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814D4" w14:textId="2AC8460E" w:rsidR="004F03C8" w:rsidRDefault="004F03C8" w:rsidP="004F03C8">
      <w:pPr>
        <w:pStyle w:val="st"/>
        <w:spacing w:before="480"/>
        <w:jc w:val="left"/>
      </w:pPr>
    </w:p>
    <w:tbl>
      <w:tblPr>
        <w:tblW w:w="95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3497"/>
        <w:gridCol w:w="3497"/>
      </w:tblGrid>
      <w:tr w:rsidR="004F03C8" w:rsidRPr="00897F38" w14:paraId="2C573A60" w14:textId="77777777" w:rsidTr="00B8512F">
        <w:tc>
          <w:tcPr>
            <w:tcW w:w="252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AC3EC12" w14:textId="77777777" w:rsidR="004F03C8" w:rsidRPr="00897F38" w:rsidRDefault="004F03C8" w:rsidP="00B8512F">
            <w:pPr>
              <w:pStyle w:val="Zpat"/>
              <w:tabs>
                <w:tab w:val="clear" w:pos="4536"/>
                <w:tab w:val="clear" w:pos="9072"/>
              </w:tabs>
            </w:pPr>
            <w:r w:rsidRPr="00897F38">
              <w:t>Kód:</w:t>
            </w:r>
          </w:p>
        </w:tc>
        <w:tc>
          <w:tcPr>
            <w:tcW w:w="6994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9444D52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SR/</w:t>
            </w:r>
            <w:r>
              <w:rPr>
                <w:rFonts w:ascii="Times New Roman" w:hAnsi="Times New Roman"/>
              </w:rPr>
              <w:t>XX</w:t>
            </w:r>
            <w:r w:rsidRPr="00897F3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2024</w:t>
            </w:r>
          </w:p>
        </w:tc>
      </w:tr>
      <w:tr w:rsidR="004F03C8" w:rsidRPr="00897F38" w14:paraId="0449F33F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9674AD2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Druh: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AAE1AE0" w14:textId="77777777" w:rsidR="004F03C8" w:rsidRPr="00897F38" w:rsidRDefault="004F03C8" w:rsidP="00B8512F">
            <w:pPr>
              <w:rPr>
                <w:rFonts w:ascii="Times New Roman" w:hAnsi="Times New Roman"/>
                <w:caps/>
              </w:rPr>
            </w:pPr>
            <w:r w:rsidRPr="00897F38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4F03C8" w:rsidRPr="00897F38" w14:paraId="40B10B2E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40572B5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Název: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00E53CA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Pravidla pro zadávání a zpracování bakalářských, diplomových a rigorózních prací, jejich uložení, </w:t>
            </w:r>
            <w:r>
              <w:rPr>
                <w:rFonts w:ascii="Times New Roman" w:hAnsi="Times New Roman"/>
              </w:rPr>
              <w:t xml:space="preserve">zveřejnění </w:t>
            </w:r>
            <w:r w:rsidRPr="00897F38">
              <w:rPr>
                <w:rFonts w:ascii="Times New Roman" w:hAnsi="Times New Roman"/>
              </w:rPr>
              <w:t>a kontrola původnosti</w:t>
            </w:r>
          </w:p>
        </w:tc>
      </w:tr>
      <w:tr w:rsidR="004F03C8" w:rsidRPr="00897F38" w14:paraId="009F6B66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306B04A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Číslo jednací: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2A5E06D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</w:p>
        </w:tc>
      </w:tr>
      <w:tr w:rsidR="004F03C8" w:rsidRPr="00897F38" w14:paraId="4847E2CC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EE7EB90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Klasifikace dokumentu: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244E668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VNITŘNÍ</w:t>
            </w:r>
          </w:p>
        </w:tc>
      </w:tr>
      <w:tr w:rsidR="004F03C8" w:rsidRPr="00897F38" w14:paraId="5F0E3F1D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8D47CBC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AC1FCDB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Univerzita Tomáše Bati ve Zlíně</w:t>
            </w:r>
          </w:p>
        </w:tc>
      </w:tr>
      <w:tr w:rsidR="004F03C8" w:rsidRPr="00897F38" w14:paraId="4DB039FA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0982868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Datum vydání: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852F4B3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XX</w:t>
            </w:r>
            <w:r w:rsidRPr="00897F38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XX</w:t>
            </w:r>
            <w:r w:rsidRPr="00897F38">
              <w:rPr>
                <w:rFonts w:ascii="Times New Roman" w:hAnsi="Times New Roman"/>
              </w:rPr>
              <w:t>. 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182457B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Verze: 01</w:t>
            </w:r>
          </w:p>
        </w:tc>
      </w:tr>
      <w:tr w:rsidR="004F03C8" w:rsidRPr="00897F38" w14:paraId="4581C5DA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CAD11CB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Účinnost: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90A11E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XX</w:t>
            </w:r>
            <w:r w:rsidRPr="00897F3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XX</w:t>
            </w:r>
            <w:r w:rsidRPr="00897F38">
              <w:rPr>
                <w:rFonts w:ascii="Times New Roman" w:hAnsi="Times New Roman"/>
              </w:rPr>
              <w:t>. 20</w:t>
            </w:r>
            <w:r>
              <w:rPr>
                <w:rFonts w:ascii="Times New Roman" w:hAnsi="Times New Roman"/>
              </w:rPr>
              <w:t>24</w:t>
            </w:r>
          </w:p>
        </w:tc>
      </w:tr>
      <w:tr w:rsidR="004F03C8" w:rsidRPr="00897F38" w14:paraId="6C46A54D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E9020C0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Vydává: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A453673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 xml:space="preserve">prof. </w:t>
            </w:r>
            <w:r>
              <w:rPr>
                <w:rFonts w:ascii="Times New Roman" w:hAnsi="Times New Roman"/>
              </w:rPr>
              <w:t>Mgr</w:t>
            </w:r>
            <w:r w:rsidRPr="00897F38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Milan Adámek</w:t>
            </w:r>
            <w:r w:rsidRPr="00897F38">
              <w:rPr>
                <w:rFonts w:ascii="Times New Roman" w:hAnsi="Times New Roman"/>
              </w:rPr>
              <w:t>, Ph.D.,</w:t>
            </w:r>
            <w:r w:rsidRPr="00897F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F38">
              <w:rPr>
                <w:rFonts w:ascii="Times New Roman" w:hAnsi="Times New Roman"/>
              </w:rPr>
              <w:t>rektor</w:t>
            </w:r>
          </w:p>
        </w:tc>
      </w:tr>
      <w:tr w:rsidR="004F03C8" w:rsidRPr="00897F38" w14:paraId="2D2F36E8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D407EC5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Zpracoval: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E4C38E3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Prorektorka pro pedagogickou činnost</w:t>
            </w:r>
          </w:p>
        </w:tc>
      </w:tr>
      <w:tr w:rsidR="004F03C8" w:rsidRPr="00897F38" w14:paraId="787FC154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75A1EFA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Spolupracoval: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763153E" w14:textId="77777777" w:rsidR="004F03C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Referát prorektorky pro pedagogickou činnost, Knihovna UTB,</w:t>
            </w:r>
          </w:p>
          <w:p w14:paraId="1F32BCBF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Právní oddělení</w:t>
            </w:r>
          </w:p>
        </w:tc>
      </w:tr>
      <w:tr w:rsidR="004F03C8" w:rsidRPr="00897F38" w14:paraId="1E14DAEF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8289A77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Počet stran: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8BAB740" w14:textId="1779293C" w:rsidR="004F03C8" w:rsidRPr="00897F38" w:rsidRDefault="00F72BCA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F03C8" w:rsidRPr="00897F38" w14:paraId="7CB9119D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11FBDA5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Počet příloh: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9BB2CF8" w14:textId="6BF36B6D" w:rsidR="004F03C8" w:rsidRPr="00897F38" w:rsidRDefault="00B27AC7" w:rsidP="00B8512F">
            <w:pPr>
              <w:rPr>
                <w:rFonts w:ascii="Times New Roman" w:hAnsi="Times New Roman"/>
              </w:rPr>
            </w:pPr>
            <w:r w:rsidRPr="00B27AC7">
              <w:rPr>
                <w:rFonts w:ascii="Times New Roman" w:hAnsi="Times New Roman"/>
              </w:rPr>
              <w:t>7</w:t>
            </w:r>
          </w:p>
        </w:tc>
      </w:tr>
      <w:tr w:rsidR="004F03C8" w:rsidRPr="00897F38" w14:paraId="7E19A2DC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2E5A6F9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Rozdělovník: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F4390E0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Rektor, </w:t>
            </w:r>
            <w:r w:rsidRPr="00897F38">
              <w:rPr>
                <w:rFonts w:ascii="Times New Roman" w:hAnsi="Times New Roman"/>
              </w:rPr>
              <w:t>kvestor, prorektoři, děkani fakult, proděkani</w:t>
            </w:r>
            <w:r>
              <w:rPr>
                <w:rFonts w:ascii="Times New Roman" w:hAnsi="Times New Roman"/>
              </w:rPr>
              <w:t xml:space="preserve"> pro pedagogickou činnost</w:t>
            </w:r>
            <w:r w:rsidRPr="00897F38">
              <w:rPr>
                <w:rFonts w:ascii="Times New Roman" w:hAnsi="Times New Roman"/>
              </w:rPr>
              <w:t xml:space="preserve">, studijní oddělení, knihovna, </w:t>
            </w:r>
            <w:r w:rsidRPr="005B7238">
              <w:rPr>
                <w:rFonts w:ascii="Times New Roman" w:hAnsi="Times New Roman"/>
              </w:rPr>
              <w:t>vedoucí ústavů</w:t>
            </w:r>
            <w:r>
              <w:rPr>
                <w:rFonts w:ascii="Times New Roman" w:hAnsi="Times New Roman"/>
              </w:rPr>
              <w:t>, garanti studijních programů/oborů/specializací, akademičtí pracovníci, studenti</w:t>
            </w:r>
            <w:r w:rsidRPr="00897F38">
              <w:rPr>
                <w:rFonts w:ascii="Times New Roman" w:hAnsi="Times New Roman"/>
              </w:rPr>
              <w:t xml:space="preserve"> </w:t>
            </w:r>
          </w:p>
        </w:tc>
      </w:tr>
      <w:tr w:rsidR="004F03C8" w:rsidRPr="00897F38" w14:paraId="1966E9A6" w14:textId="77777777" w:rsidTr="00B8512F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3889C8AF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  <w:r w:rsidRPr="00897F38"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18E4B7AB" w14:textId="77777777" w:rsidR="004F03C8" w:rsidRPr="00897F38" w:rsidRDefault="004F03C8" w:rsidP="00B8512F">
            <w:pPr>
              <w:rPr>
                <w:rFonts w:ascii="Times New Roman" w:hAnsi="Times New Roman"/>
              </w:rPr>
            </w:pPr>
          </w:p>
        </w:tc>
      </w:tr>
    </w:tbl>
    <w:p w14:paraId="1C1E4692" w14:textId="77777777" w:rsidR="004F03C8" w:rsidRPr="00607798" w:rsidRDefault="004F03C8" w:rsidP="004F03C8">
      <w:pPr>
        <w:pStyle w:val="Nzevsti"/>
      </w:pPr>
    </w:p>
    <w:p w14:paraId="50860A88" w14:textId="77777777" w:rsidR="004F03C8" w:rsidRPr="00897F38" w:rsidRDefault="004F03C8" w:rsidP="00B8512F">
      <w:pPr>
        <w:pStyle w:val="st"/>
        <w:spacing w:before="480"/>
      </w:pPr>
      <w:r w:rsidRPr="00897F38">
        <w:t>Část PRVNÍ</w:t>
      </w:r>
    </w:p>
    <w:p w14:paraId="414EE5CA" w14:textId="77777777" w:rsidR="004F03C8" w:rsidRPr="00897F38" w:rsidRDefault="004F03C8" w:rsidP="00B8512F">
      <w:pPr>
        <w:pStyle w:val="Nzevsti"/>
        <w:outlineLvl w:val="0"/>
      </w:pPr>
      <w:r w:rsidRPr="00897F38">
        <w:t>ÚVODNÍ USTANOVENÍ</w:t>
      </w:r>
    </w:p>
    <w:p w14:paraId="0AD23CD2" w14:textId="77777777" w:rsidR="004F03C8" w:rsidRPr="00897F38" w:rsidRDefault="004F03C8" w:rsidP="00B8512F">
      <w:pPr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 xml:space="preserve">Účelem této směrnice je zajistit jednotný postup při zadávání, následném vypracovávání </w:t>
      </w:r>
      <w:r>
        <w:rPr>
          <w:rFonts w:ascii="Times New Roman" w:hAnsi="Times New Roman"/>
        </w:rPr>
        <w:br/>
      </w:r>
      <w:r w:rsidRPr="00897F38">
        <w:rPr>
          <w:rFonts w:ascii="Times New Roman" w:hAnsi="Times New Roman"/>
        </w:rPr>
        <w:t xml:space="preserve">a kontrole původnosti bakalářských, </w:t>
      </w:r>
      <w:r w:rsidRPr="00E263C4">
        <w:rPr>
          <w:rFonts w:ascii="Times New Roman" w:hAnsi="Times New Roman"/>
        </w:rPr>
        <w:t xml:space="preserve">diplomových a rigorózních prací (dále jen „práce“), </w:t>
      </w:r>
      <w:r>
        <w:rPr>
          <w:rFonts w:ascii="Times New Roman" w:hAnsi="Times New Roman"/>
        </w:rPr>
        <w:br/>
      </w:r>
      <w:r w:rsidRPr="00E263C4">
        <w:rPr>
          <w:rFonts w:ascii="Times New Roman" w:hAnsi="Times New Roman"/>
        </w:rPr>
        <w:t>na Univerzitě Tomáše Bati ve Zlíně (dále jen „UTB“).</w:t>
      </w:r>
    </w:p>
    <w:p w14:paraId="3E73EDE0" w14:textId="77777777" w:rsidR="004F03C8" w:rsidRPr="00897F38" w:rsidRDefault="004F03C8" w:rsidP="00B8512F">
      <w:pPr>
        <w:jc w:val="both"/>
        <w:rPr>
          <w:rFonts w:ascii="Times New Roman" w:hAnsi="Times New Roman"/>
        </w:rPr>
      </w:pPr>
    </w:p>
    <w:p w14:paraId="00797CF3" w14:textId="77777777" w:rsidR="004F03C8" w:rsidRPr="00897F38" w:rsidRDefault="004F03C8" w:rsidP="00BE5150">
      <w:pPr>
        <w:spacing w:after="12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>Tato směrnice stanovuje:</w:t>
      </w:r>
    </w:p>
    <w:p w14:paraId="4FBB3032" w14:textId="77777777" w:rsidR="004F03C8" w:rsidRPr="00897F38" w:rsidRDefault="004F03C8" w:rsidP="00BE5150">
      <w:pPr>
        <w:pStyle w:val="Odstavecseseznamem"/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897F38">
        <w:rPr>
          <w:rFonts w:ascii="Times New Roman" w:hAnsi="Times New Roman"/>
        </w:rPr>
        <w:t>ásady a postupy při zadávání a kontrole podkladů prací, překladu názvů</w:t>
      </w:r>
      <w:r>
        <w:rPr>
          <w:rFonts w:ascii="Times New Roman" w:hAnsi="Times New Roman"/>
        </w:rPr>
        <w:t xml:space="preserve"> </w:t>
      </w:r>
      <w:r w:rsidRPr="00897F38">
        <w:rPr>
          <w:rFonts w:ascii="Times New Roman" w:hAnsi="Times New Roman"/>
        </w:rPr>
        <w:t>v anglickém jazyce, včetně stanovení odpovědnosti.</w:t>
      </w:r>
    </w:p>
    <w:p w14:paraId="5B34D7AA" w14:textId="77777777" w:rsidR="004F03C8" w:rsidRPr="00897F38" w:rsidRDefault="004F03C8" w:rsidP="004F03C8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897F38">
        <w:rPr>
          <w:rFonts w:ascii="Times New Roman" w:hAnsi="Times New Roman"/>
        </w:rPr>
        <w:t xml:space="preserve">inimální požadavky na zpracování prací, definuje formální úpravu prací, jejich uložení </w:t>
      </w:r>
      <w:r>
        <w:rPr>
          <w:rFonts w:ascii="Times New Roman" w:hAnsi="Times New Roman"/>
        </w:rPr>
        <w:br/>
      </w:r>
      <w:r w:rsidRPr="00897F38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zveřejnění</w:t>
      </w:r>
      <w:r w:rsidRPr="00897F38">
        <w:rPr>
          <w:rFonts w:ascii="Times New Roman" w:hAnsi="Times New Roman"/>
        </w:rPr>
        <w:t>.</w:t>
      </w:r>
    </w:p>
    <w:p w14:paraId="15427079" w14:textId="77777777" w:rsidR="004F03C8" w:rsidRPr="00897F38" w:rsidRDefault="004F03C8" w:rsidP="004F03C8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897F38">
        <w:rPr>
          <w:rFonts w:ascii="Times New Roman" w:hAnsi="Times New Roman"/>
        </w:rPr>
        <w:t xml:space="preserve">ostup při podezření na nepůvodnost prací studentů UTB od okamžiku odevzdání práce </w:t>
      </w:r>
      <w:r>
        <w:rPr>
          <w:rFonts w:ascii="Times New Roman" w:hAnsi="Times New Roman"/>
        </w:rPr>
        <w:br/>
      </w:r>
      <w:r w:rsidRPr="00897F38">
        <w:rPr>
          <w:rFonts w:ascii="Times New Roman" w:hAnsi="Times New Roman"/>
        </w:rPr>
        <w:t xml:space="preserve">do zahájení státní závěrečné zkoušky. Stanovený postup vychází z příslušných </w:t>
      </w:r>
      <w:r w:rsidRPr="00897F38">
        <w:rPr>
          <w:rFonts w:ascii="Times New Roman" w:hAnsi="Times New Roman"/>
          <w:color w:val="000000"/>
        </w:rPr>
        <w:t>ustanovení Studijního a zkušebního řádu UTB a Disciplinárního řádu pro studenty UTB</w:t>
      </w:r>
      <w:r>
        <w:rPr>
          <w:rFonts w:ascii="Times New Roman" w:hAnsi="Times New Roman"/>
          <w:color w:val="000000"/>
        </w:rPr>
        <w:t>.</w:t>
      </w:r>
      <w:r w:rsidRPr="00897F38">
        <w:rPr>
          <w:rFonts w:ascii="Times New Roman" w:hAnsi="Times New Roman"/>
          <w:color w:val="000000"/>
        </w:rPr>
        <w:t xml:space="preserve"> </w:t>
      </w:r>
    </w:p>
    <w:p w14:paraId="30E19206" w14:textId="77777777" w:rsidR="004F03C8" w:rsidRPr="00897F38" w:rsidRDefault="004F03C8" w:rsidP="00B8512F">
      <w:pPr>
        <w:jc w:val="both"/>
        <w:rPr>
          <w:rFonts w:ascii="Times New Roman" w:hAnsi="Times New Roman"/>
        </w:rPr>
      </w:pPr>
    </w:p>
    <w:p w14:paraId="58ABAF45" w14:textId="77777777" w:rsidR="004F03C8" w:rsidRPr="00897F38" w:rsidRDefault="004F03C8" w:rsidP="00B8512F">
      <w:pPr>
        <w:jc w:val="both"/>
        <w:rPr>
          <w:rFonts w:ascii="Times New Roman" w:hAnsi="Times New Roman"/>
          <w:color w:val="000000"/>
        </w:rPr>
      </w:pPr>
      <w:r w:rsidRPr="00897F38">
        <w:rPr>
          <w:rFonts w:ascii="Times New Roman" w:hAnsi="Times New Roman"/>
          <w:color w:val="000000"/>
        </w:rPr>
        <w:t>Pokud se ve směrnici uvádí pojem „děkan“, přejímá u studijních programů uskutečňovaných přímo UTB spolu s vysokoškolským ústavem jeho pravomoci ředitel vysokoškolského ústavu.</w:t>
      </w:r>
    </w:p>
    <w:p w14:paraId="4D6FC1A8" w14:textId="77777777" w:rsidR="004F03C8" w:rsidRPr="00897F38" w:rsidRDefault="004F03C8" w:rsidP="00B8512F">
      <w:pPr>
        <w:jc w:val="both"/>
        <w:rPr>
          <w:rFonts w:ascii="Times New Roman" w:hAnsi="Times New Roman"/>
          <w:color w:val="000000"/>
        </w:rPr>
      </w:pPr>
    </w:p>
    <w:p w14:paraId="536530D5" w14:textId="77777777" w:rsidR="004F03C8" w:rsidRPr="00897F38" w:rsidRDefault="004F03C8" w:rsidP="00B8512F">
      <w:pPr>
        <w:jc w:val="both"/>
        <w:rPr>
          <w:rFonts w:ascii="Times New Roman" w:hAnsi="Times New Roman"/>
          <w:color w:val="000000"/>
        </w:rPr>
      </w:pPr>
      <w:r w:rsidRPr="00897F38">
        <w:rPr>
          <w:rFonts w:ascii="Times New Roman" w:hAnsi="Times New Roman"/>
          <w:color w:val="000000"/>
        </w:rPr>
        <w:t>Součástí se</w:t>
      </w:r>
      <w:r>
        <w:rPr>
          <w:rFonts w:ascii="Times New Roman" w:hAnsi="Times New Roman"/>
          <w:color w:val="000000"/>
        </w:rPr>
        <w:t xml:space="preserve"> ve směrnici</w:t>
      </w:r>
      <w:r w:rsidRPr="00897F38">
        <w:rPr>
          <w:rFonts w:ascii="Times New Roman" w:hAnsi="Times New Roman"/>
          <w:color w:val="000000"/>
        </w:rPr>
        <w:t xml:space="preserve"> rozumí fakulta nebo vysokoškolský ústav u studijních programů uskutečňovaných přímo UTB.</w:t>
      </w:r>
    </w:p>
    <w:p w14:paraId="6C0F3D4F" w14:textId="77777777" w:rsidR="004F03C8" w:rsidRPr="00897F38" w:rsidRDefault="004F03C8" w:rsidP="00B8512F">
      <w:pPr>
        <w:jc w:val="both"/>
        <w:rPr>
          <w:rFonts w:ascii="Times New Roman" w:hAnsi="Times New Roman"/>
        </w:rPr>
      </w:pPr>
    </w:p>
    <w:p w14:paraId="1FAFE90D" w14:textId="2D3091B9" w:rsidR="004F03C8" w:rsidRPr="00897F38" w:rsidRDefault="004F03C8" w:rsidP="00B8512F">
      <w:pPr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lastRenderedPageBreak/>
        <w:t>Vnitřní normou součásti se rozumí vnitřní norma fakulty nebo UTB, která definuje požadavky na závěrečné pr</w:t>
      </w:r>
      <w:r>
        <w:rPr>
          <w:rFonts w:ascii="Times New Roman" w:hAnsi="Times New Roman"/>
        </w:rPr>
        <w:t>á</w:t>
      </w:r>
      <w:r w:rsidRPr="00897F38">
        <w:rPr>
          <w:rFonts w:ascii="Times New Roman" w:hAnsi="Times New Roman"/>
        </w:rPr>
        <w:t xml:space="preserve">ce </w:t>
      </w:r>
      <w:r>
        <w:rPr>
          <w:rFonts w:ascii="Times New Roman" w:hAnsi="Times New Roman"/>
        </w:rPr>
        <w:t>ve studijních programech</w:t>
      </w:r>
      <w:r w:rsidRPr="00897F38">
        <w:rPr>
          <w:rFonts w:ascii="Times New Roman" w:hAnsi="Times New Roman"/>
        </w:rPr>
        <w:t xml:space="preserve"> uskutečňovaných na dané součásti </w:t>
      </w:r>
      <w:r>
        <w:rPr>
          <w:rFonts w:ascii="Times New Roman" w:hAnsi="Times New Roman"/>
        </w:rPr>
        <w:br/>
      </w:r>
      <w:r w:rsidRPr="00897F38">
        <w:rPr>
          <w:rFonts w:ascii="Times New Roman" w:hAnsi="Times New Roman"/>
        </w:rPr>
        <w:t>a také určuje odpovědnost za kvalitu závěrečných prací obhajovaných na dané součásti.</w:t>
      </w:r>
    </w:p>
    <w:p w14:paraId="3A8C5A2F" w14:textId="77777777" w:rsidR="004F03C8" w:rsidRPr="00897F38" w:rsidRDefault="004F03C8" w:rsidP="00B8512F">
      <w:pPr>
        <w:jc w:val="both"/>
        <w:rPr>
          <w:rFonts w:ascii="Times New Roman" w:hAnsi="Times New Roman"/>
        </w:rPr>
      </w:pPr>
    </w:p>
    <w:p w14:paraId="356C9B56" w14:textId="77777777" w:rsidR="004F03C8" w:rsidRPr="00897F38" w:rsidRDefault="004F03C8" w:rsidP="00B8512F">
      <w:pPr>
        <w:pStyle w:val="st"/>
        <w:spacing w:before="480"/>
        <w:outlineLvl w:val="0"/>
      </w:pPr>
      <w:r w:rsidRPr="00897F38">
        <w:t>Část Druhá</w:t>
      </w:r>
    </w:p>
    <w:p w14:paraId="228FF90D" w14:textId="77777777" w:rsidR="004F03C8" w:rsidRPr="00897F38" w:rsidRDefault="004F03C8" w:rsidP="00B8512F">
      <w:pPr>
        <w:pStyle w:val="Nzevsti"/>
        <w:rPr>
          <w:color w:val="3366FF"/>
        </w:rPr>
      </w:pPr>
      <w:r w:rsidRPr="00897F38">
        <w:t>Zadávání a kontrola podkladů prací</w:t>
      </w:r>
    </w:p>
    <w:p w14:paraId="08523427" w14:textId="77777777" w:rsidR="004F03C8" w:rsidRPr="00897F38" w:rsidRDefault="004F03C8" w:rsidP="00B8512F">
      <w:pPr>
        <w:pStyle w:val="lnek"/>
        <w:spacing w:before="500"/>
        <w:ind w:left="714" w:hanging="357"/>
      </w:pPr>
    </w:p>
    <w:p w14:paraId="54A77A22" w14:textId="77777777" w:rsidR="004F03C8" w:rsidRPr="00897F38" w:rsidRDefault="004F03C8" w:rsidP="00B8512F">
      <w:pPr>
        <w:pStyle w:val="Nzevlnku"/>
        <w:outlineLvl w:val="0"/>
      </w:pPr>
      <w:r w:rsidRPr="00897F38">
        <w:t>Stanovený postup</w:t>
      </w:r>
    </w:p>
    <w:p w14:paraId="38054C82" w14:textId="0D5BA008" w:rsidR="004F03C8" w:rsidRPr="00897F38" w:rsidRDefault="004F03C8" w:rsidP="00B8512F">
      <w:pPr>
        <w:pStyle w:val="Seznam1"/>
      </w:pPr>
      <w:r w:rsidRPr="00897F38">
        <w:t xml:space="preserve">Témata prací jsou navrhována </w:t>
      </w:r>
      <w:r>
        <w:t>tak, aby byla v souladu s profilem absolventa daného</w:t>
      </w:r>
      <w:r w:rsidRPr="00897F38">
        <w:t xml:space="preserve"> studijní</w:t>
      </w:r>
      <w:r>
        <w:t>ho</w:t>
      </w:r>
      <w:r w:rsidRPr="00897F38">
        <w:t xml:space="preserve"> program</w:t>
      </w:r>
      <w:r>
        <w:t>u</w:t>
      </w:r>
      <w:r w:rsidRPr="00897F38">
        <w:t>, studijní</w:t>
      </w:r>
      <w:r>
        <w:t>ho</w:t>
      </w:r>
      <w:r w:rsidRPr="00897F38">
        <w:t xml:space="preserve"> obor</w:t>
      </w:r>
      <w:r>
        <w:t>u</w:t>
      </w:r>
      <w:r w:rsidRPr="00897F38">
        <w:t xml:space="preserve"> </w:t>
      </w:r>
      <w:r>
        <w:t xml:space="preserve">či specializace </w:t>
      </w:r>
      <w:r w:rsidRPr="00897F38">
        <w:t>(dále jen</w:t>
      </w:r>
      <w:r>
        <w:br/>
      </w:r>
      <w:r w:rsidRPr="00897F38">
        <w:t>„SP“)</w:t>
      </w:r>
      <w:r>
        <w:t>, za což je odpovědný garant SP.</w:t>
      </w:r>
      <w:r w:rsidRPr="00897F38">
        <w:t xml:space="preserve"> Seznam témat je zveřejněn v systému IS/STAG</w:t>
      </w:r>
      <w:r w:rsidR="00884289">
        <w:t>.</w:t>
      </w:r>
      <w:r>
        <w:t xml:space="preserve"> </w:t>
      </w:r>
      <w:r w:rsidRPr="00897F38">
        <w:t>Prostřednictvím IS/STAG se následně tiskne zadání práce.</w:t>
      </w:r>
    </w:p>
    <w:p w14:paraId="3E54EF1E" w14:textId="77777777" w:rsidR="004F03C8" w:rsidRPr="00897F38" w:rsidRDefault="004F03C8" w:rsidP="00B8512F">
      <w:pPr>
        <w:pStyle w:val="Seznam1"/>
      </w:pPr>
      <w:bookmarkStart w:id="0" w:name="_Hlk165882894"/>
      <w:r>
        <w:t>N</w:t>
      </w:r>
      <w:r w:rsidRPr="00897F38">
        <w:t xml:space="preserve">ávrh tématu </w:t>
      </w:r>
      <w:r>
        <w:t xml:space="preserve">a vedoucího práce </w:t>
      </w:r>
      <w:r w:rsidRPr="00897F38">
        <w:t>schvaluje</w:t>
      </w:r>
      <w:r>
        <w:t xml:space="preserve"> g</w:t>
      </w:r>
      <w:r w:rsidRPr="00897F38">
        <w:t>arant SP</w:t>
      </w:r>
      <w:r>
        <w:t>.</w:t>
      </w:r>
      <w:r w:rsidRPr="00897F38">
        <w:t xml:space="preserve"> </w:t>
      </w:r>
      <w:r>
        <w:t>Následně</w:t>
      </w:r>
      <w:r w:rsidRPr="00897F38">
        <w:t xml:space="preserve"> vedoucí </w:t>
      </w:r>
      <w:r>
        <w:t xml:space="preserve">zaměstnanec </w:t>
      </w:r>
      <w:r w:rsidRPr="00897F38">
        <w:t>ústavu</w:t>
      </w:r>
      <w:r>
        <w:t xml:space="preserve"> nebo ateliéru (dále jen „ústav“),</w:t>
      </w:r>
      <w:r w:rsidRPr="00897F38">
        <w:t xml:space="preserve"> kde </w:t>
      </w:r>
      <w:r>
        <w:t xml:space="preserve">má být navržená práce </w:t>
      </w:r>
      <w:r w:rsidRPr="00897F38">
        <w:t>organizačně zabezpečován</w:t>
      </w:r>
      <w:r>
        <w:t>a,</w:t>
      </w:r>
      <w:r w:rsidRPr="00897F38">
        <w:t xml:space="preserve"> potvrzuje souhlas s realizací práce. </w:t>
      </w:r>
      <w:r>
        <w:t>Detailní postup schvalování návrhu témat v IS/STAG je popsán ve vnitřní normě příslušné součásti.  Vnitřní norma součásti také stanoví postup pro případ, že vedoucí práce není organizačně zařazen na ústavu zabezpečujícím realizaci práce.</w:t>
      </w:r>
    </w:p>
    <w:bookmarkEnd w:id="0"/>
    <w:p w14:paraId="5B662E35" w14:textId="77777777" w:rsidR="004F03C8" w:rsidRPr="00897F38" w:rsidRDefault="004F03C8" w:rsidP="00B8512F">
      <w:pPr>
        <w:pStyle w:val="Seznam1"/>
      </w:pPr>
      <w:r>
        <w:t xml:space="preserve"> V případě úpravy zadání práce spočívající ve změně zásad pro vypracování nebo doporučené literatury je nutný souhlas garanta SP. </w:t>
      </w:r>
      <w:r w:rsidRPr="00897F38">
        <w:t xml:space="preserve">V případě zásadní změny zadání je nutno vypsat téma znovu a postupovat </w:t>
      </w:r>
      <w:r>
        <w:t>po</w:t>
      </w:r>
      <w:r w:rsidRPr="00897F38">
        <w:t xml:space="preserve">dle </w:t>
      </w:r>
      <w:r>
        <w:t>odstavců</w:t>
      </w:r>
      <w:r w:rsidRPr="00897F38">
        <w:t xml:space="preserve"> 1 a 2 tohoto článku. V případě opravy formálních chyb v z</w:t>
      </w:r>
      <w:r>
        <w:t>a</w:t>
      </w:r>
      <w:r w:rsidRPr="00897F38">
        <w:t xml:space="preserve">dání práce není souhlas garanta </w:t>
      </w:r>
      <w:r>
        <w:t xml:space="preserve">SP </w:t>
      </w:r>
      <w:r w:rsidRPr="00897F38">
        <w:t xml:space="preserve">nutný. </w:t>
      </w:r>
    </w:p>
    <w:p w14:paraId="7A079F10" w14:textId="77777777" w:rsidR="004F03C8" w:rsidRDefault="004F03C8" w:rsidP="00B8512F"/>
    <w:p w14:paraId="116E13AA" w14:textId="77777777" w:rsidR="004F03C8" w:rsidRPr="00897F38" w:rsidRDefault="004F03C8" w:rsidP="00B8512F">
      <w:pPr>
        <w:pStyle w:val="st"/>
        <w:spacing w:before="480"/>
        <w:outlineLvl w:val="0"/>
      </w:pPr>
      <w:bookmarkStart w:id="1" w:name="_Hlk165905339"/>
      <w:r w:rsidRPr="00897F38">
        <w:t>Část Třetí</w:t>
      </w:r>
    </w:p>
    <w:p w14:paraId="46F51522" w14:textId="77777777" w:rsidR="004F03C8" w:rsidRPr="00897F38" w:rsidRDefault="004F03C8" w:rsidP="00B8512F">
      <w:pPr>
        <w:pStyle w:val="Nzevsti"/>
        <w:rPr>
          <w:color w:val="3366FF"/>
        </w:rPr>
      </w:pPr>
      <w:r w:rsidRPr="00897F38">
        <w:t>formální úprava a odevzdávání prací</w:t>
      </w:r>
    </w:p>
    <w:p w14:paraId="433891EB" w14:textId="77777777" w:rsidR="004F03C8" w:rsidRPr="00897F38" w:rsidRDefault="004F03C8" w:rsidP="00B8512F">
      <w:pPr>
        <w:pStyle w:val="lnek"/>
        <w:spacing w:before="500"/>
        <w:ind w:left="714" w:hanging="357"/>
      </w:pPr>
    </w:p>
    <w:p w14:paraId="6C42B2AB" w14:textId="77777777" w:rsidR="004F03C8" w:rsidRPr="00897F38" w:rsidRDefault="004F03C8" w:rsidP="00B8512F">
      <w:pPr>
        <w:pStyle w:val="Nzevlnku"/>
        <w:outlineLvl w:val="0"/>
        <w:rPr>
          <w:color w:val="339966"/>
        </w:rPr>
      </w:pPr>
      <w:r w:rsidRPr="00897F38">
        <w:t>Obecné zásady platné pro práce</w:t>
      </w:r>
    </w:p>
    <w:p w14:paraId="55CD4334" w14:textId="0D0BB25A" w:rsidR="004F03C8" w:rsidRPr="00CE6D21" w:rsidRDefault="004F03C8" w:rsidP="00750F09">
      <w:pPr>
        <w:pStyle w:val="Seznam1"/>
        <w:numPr>
          <w:ilvl w:val="0"/>
          <w:numId w:val="18"/>
        </w:numPr>
        <w:ind w:left="426" w:hanging="426"/>
        <w:rPr>
          <w:color w:val="000000"/>
        </w:rPr>
      </w:pPr>
      <w:bookmarkStart w:id="2" w:name="_Hlk165882881"/>
      <w:r w:rsidRPr="00897F38">
        <w:rPr>
          <w:color w:val="000000"/>
        </w:rPr>
        <w:t>Formální úprava bakalářských prací (dále jen „BP“), diplomových prací (dále</w:t>
      </w:r>
      <w:r>
        <w:rPr>
          <w:color w:val="000000"/>
        </w:rPr>
        <w:t xml:space="preserve"> je</w:t>
      </w:r>
      <w:r w:rsidRPr="00875673">
        <w:rPr>
          <w:color w:val="000000"/>
        </w:rPr>
        <w:t xml:space="preserve">n „DP“) a rigorózních prací (dále jen „RP“) je specifikována </w:t>
      </w:r>
      <w:r w:rsidRPr="00875673">
        <w:t>pod odkazem</w:t>
      </w:r>
      <w:r w:rsidR="005D7FEC">
        <w:t xml:space="preserve"> </w:t>
      </w:r>
      <w:hyperlink r:id="rId7" w:history="1">
        <w:r w:rsidR="005D7FEC" w:rsidRPr="005D7FEC">
          <w:rPr>
            <w:rStyle w:val="Hypertextovodkaz"/>
          </w:rPr>
          <w:t>https://www.utb.cz/student/do</w:t>
        </w:r>
        <w:r w:rsidR="005D7FEC" w:rsidRPr="005D7FEC">
          <w:rPr>
            <w:rStyle w:val="Hypertextovodkaz"/>
          </w:rPr>
          <w:t>k</w:t>
        </w:r>
        <w:r w:rsidR="005D7FEC" w:rsidRPr="005D7FEC">
          <w:rPr>
            <w:rStyle w:val="Hypertextovodkaz"/>
          </w:rPr>
          <w:t>umenty-a-sablony/zaverecne-prace/</w:t>
        </w:r>
      </w:hyperlink>
      <w:r w:rsidR="005D7FEC">
        <w:t>.</w:t>
      </w:r>
      <w:r w:rsidRPr="00CE6D21">
        <w:rPr>
          <w:color w:val="000000"/>
        </w:rPr>
        <w:t xml:space="preserve"> </w:t>
      </w:r>
    </w:p>
    <w:bookmarkEnd w:id="1"/>
    <w:p w14:paraId="3E98101C" w14:textId="77777777" w:rsidR="004F03C8" w:rsidRPr="00897F38" w:rsidRDefault="004F03C8" w:rsidP="00750F09">
      <w:pPr>
        <w:pStyle w:val="Seznam1"/>
        <w:numPr>
          <w:ilvl w:val="0"/>
          <w:numId w:val="18"/>
        </w:numPr>
        <w:ind w:left="426" w:hanging="426"/>
      </w:pPr>
      <w:r w:rsidRPr="00897F38">
        <w:t>Základní evidenci prací zajišťuje příslušný ústav</w:t>
      </w:r>
      <w:r>
        <w:t xml:space="preserve">. </w:t>
      </w:r>
      <w:r w:rsidRPr="00897F38">
        <w:t xml:space="preserve"> </w:t>
      </w:r>
      <w:r>
        <w:t xml:space="preserve"> </w:t>
      </w:r>
    </w:p>
    <w:bookmarkEnd w:id="2"/>
    <w:p w14:paraId="6AAEE36D" w14:textId="4FA4F265" w:rsidR="004F03C8" w:rsidRPr="00630E9E" w:rsidRDefault="004F03C8" w:rsidP="00750F09">
      <w:pPr>
        <w:pStyle w:val="Seznam1"/>
        <w:numPr>
          <w:ilvl w:val="0"/>
          <w:numId w:val="18"/>
        </w:numPr>
        <w:ind w:left="426" w:hanging="426"/>
      </w:pPr>
      <w:r w:rsidRPr="00D72610">
        <w:t>Student</w:t>
      </w:r>
      <w:r>
        <w:t xml:space="preserve"> odevzdává </w:t>
      </w:r>
      <w:r w:rsidRPr="005D7FEC">
        <w:t>práci ve dvou exemplářích v listinné formě a současně i</w:t>
      </w:r>
      <w:r w:rsidRPr="00D72610">
        <w:t xml:space="preserve"> v elektronické </w:t>
      </w:r>
      <w:r>
        <w:t>formě</w:t>
      </w:r>
      <w:r w:rsidRPr="00D72610">
        <w:t xml:space="preserve"> pro potřeby Knihovny UTB (dále jen „K UTB</w:t>
      </w:r>
      <w:r w:rsidRPr="00680886">
        <w:t xml:space="preserve">“). </w:t>
      </w:r>
      <w:r w:rsidRPr="00630E9E">
        <w:t xml:space="preserve"> Listinn</w:t>
      </w:r>
      <w:r>
        <w:t>á</w:t>
      </w:r>
      <w:r w:rsidRPr="00630E9E">
        <w:t xml:space="preserve"> form</w:t>
      </w:r>
      <w:r>
        <w:t>a</w:t>
      </w:r>
      <w:r w:rsidRPr="00630E9E">
        <w:t xml:space="preserve"> </w:t>
      </w:r>
      <w:r>
        <w:t>práce je požadována</w:t>
      </w:r>
      <w:r w:rsidRPr="00630E9E">
        <w:t xml:space="preserve"> pro účely hodnocení</w:t>
      </w:r>
      <w:r>
        <w:t xml:space="preserve"> a</w:t>
      </w:r>
      <w:r w:rsidRPr="00630E9E">
        <w:t xml:space="preserve"> obhajoby</w:t>
      </w:r>
      <w:r>
        <w:t>.</w:t>
      </w:r>
      <w:r w:rsidRPr="00630E9E">
        <w:t xml:space="preserve"> Po skončení obhajoby je ponechán jeden exemplář listinné formy práce na součásti UTB, na které byla práce obhájena, za účelem jejího uložení (dále </w:t>
      </w:r>
      <w:r>
        <w:t>jen</w:t>
      </w:r>
      <w:r w:rsidRPr="00630E9E">
        <w:t xml:space="preserve"> „výtisk k uložení“)</w:t>
      </w:r>
      <w:r w:rsidR="00EF48A1">
        <w:t>. D</w:t>
      </w:r>
      <w:r w:rsidRPr="00630E9E">
        <w:t xml:space="preserve">ruhý exemplář listinné formy se vrací studentovi (dále </w:t>
      </w:r>
      <w:r>
        <w:t>jen</w:t>
      </w:r>
      <w:r w:rsidRPr="00630E9E">
        <w:t xml:space="preserve"> „výtisk k navrácení“)</w:t>
      </w:r>
      <w:r w:rsidR="00EF48A1">
        <w:t>; podobu tohoto výtisku upravuje vnitřní norma příslušné součásti</w:t>
      </w:r>
      <w:r w:rsidRPr="00630E9E">
        <w:t xml:space="preserve">.  </w:t>
      </w:r>
    </w:p>
    <w:p w14:paraId="64CBF65A" w14:textId="77471798" w:rsidR="001053C7" w:rsidRPr="00FC7DBE" w:rsidRDefault="004F03C8" w:rsidP="00750F09">
      <w:pPr>
        <w:pStyle w:val="Seznam1"/>
        <w:numPr>
          <w:ilvl w:val="0"/>
          <w:numId w:val="18"/>
        </w:numPr>
        <w:ind w:left="426" w:hanging="426"/>
      </w:pPr>
      <w:r w:rsidRPr="00FC7DBE">
        <w:t>Výtisk k uložení musí být ve formátu A4, s oboustranným tiskem, v lepené vazbě, nikoliv v pevných deskách nebo v kroužkové vazbě.</w:t>
      </w:r>
      <w:r w:rsidR="00C95ED5" w:rsidRPr="00FC7DBE">
        <w:t xml:space="preserve"> Výtisk k uložení bude obsahovat </w:t>
      </w:r>
      <w:r w:rsidR="000D21EC" w:rsidRPr="00FC7DBE">
        <w:t xml:space="preserve">oficiální </w:t>
      </w:r>
      <w:r w:rsidR="000D21EC" w:rsidRPr="00FC7DBE">
        <w:lastRenderedPageBreak/>
        <w:t xml:space="preserve">zadání práce, se všemi formálními náležitostmi, včetně příslušných podpisů osob určených vnitřní normou součásti, zpravidla děkana a ředitele ústavu, </w:t>
      </w:r>
      <w:r w:rsidR="001053C7" w:rsidRPr="00FC7DBE">
        <w:t xml:space="preserve">které </w:t>
      </w:r>
      <w:r w:rsidR="000D21EC" w:rsidRPr="00FC7DBE">
        <w:t xml:space="preserve">student veváže přímo do práce. </w:t>
      </w:r>
      <w:r w:rsidR="001053C7" w:rsidRPr="00FC7DBE">
        <w:t>Součástí výtisku k uložení bude dále Prohlášení autora práce</w:t>
      </w:r>
      <w:r w:rsidR="00255C11" w:rsidRPr="00FC7DBE">
        <w:t xml:space="preserve"> (Příloha č. 3 této směrnice),</w:t>
      </w:r>
      <w:r w:rsidR="001053C7" w:rsidRPr="00FC7DBE">
        <w:t xml:space="preserve"> které student </w:t>
      </w:r>
      <w:r w:rsidR="00255C11" w:rsidRPr="00FC7DBE">
        <w:t xml:space="preserve">také </w:t>
      </w:r>
      <w:r w:rsidR="001053C7" w:rsidRPr="00FC7DBE">
        <w:t xml:space="preserve">podepíše a veváže přímo do práce. </w:t>
      </w:r>
    </w:p>
    <w:p w14:paraId="668B65DC" w14:textId="0C179504" w:rsidR="00C95ED5" w:rsidRPr="006807AB" w:rsidRDefault="00EF48A1" w:rsidP="00750F09">
      <w:pPr>
        <w:pStyle w:val="Seznam1"/>
        <w:numPr>
          <w:ilvl w:val="0"/>
          <w:numId w:val="18"/>
        </w:numPr>
        <w:ind w:left="426" w:hanging="426"/>
      </w:pPr>
      <w:r>
        <w:t>N</w:t>
      </w:r>
      <w:r w:rsidR="004F03C8" w:rsidRPr="006807AB">
        <w:t>áležitosti exemplářů práce v listinné i v elektronické formě jsou uvedeny v Příloze č. 1 této směrnice.</w:t>
      </w:r>
    </w:p>
    <w:p w14:paraId="6CBAA070" w14:textId="43C81312" w:rsidR="000D21EC" w:rsidRPr="00897F38" w:rsidRDefault="000D21EC" w:rsidP="00750F09">
      <w:pPr>
        <w:pStyle w:val="Seznam1"/>
        <w:ind w:left="426" w:hanging="426"/>
      </w:pPr>
    </w:p>
    <w:p w14:paraId="6DAE6BAD" w14:textId="2B526463" w:rsidR="004F03C8" w:rsidRPr="00897F38" w:rsidRDefault="004F03C8" w:rsidP="00750F09">
      <w:pPr>
        <w:pStyle w:val="Seznam1"/>
        <w:numPr>
          <w:ilvl w:val="0"/>
          <w:numId w:val="18"/>
        </w:numPr>
        <w:ind w:left="426" w:hanging="426"/>
      </w:pPr>
      <w:r w:rsidRPr="00897F38">
        <w:t>Bakalářskou prací student prokazuje zejména schopnost:</w:t>
      </w:r>
    </w:p>
    <w:p w14:paraId="5765B785" w14:textId="77777777" w:rsidR="004F03C8" w:rsidRPr="00897F38" w:rsidRDefault="004F03C8" w:rsidP="00F8684C">
      <w:pPr>
        <w:pStyle w:val="Seznam1"/>
        <w:numPr>
          <w:ilvl w:val="1"/>
          <w:numId w:val="18"/>
        </w:numPr>
        <w:ind w:left="426" w:firstLine="0"/>
      </w:pPr>
      <w:r w:rsidRPr="00897F38">
        <w:t>vybrat z tématu práce problém, kterému se detailněji věnuje,</w:t>
      </w:r>
    </w:p>
    <w:p w14:paraId="743E43E7" w14:textId="77777777" w:rsidR="004F03C8" w:rsidRPr="009D2B54" w:rsidRDefault="004F03C8" w:rsidP="00F8684C">
      <w:pPr>
        <w:pStyle w:val="Seznam1"/>
        <w:numPr>
          <w:ilvl w:val="1"/>
          <w:numId w:val="18"/>
        </w:numPr>
        <w:tabs>
          <w:tab w:val="clear" w:pos="567"/>
        </w:tabs>
        <w:ind w:left="709" w:hanging="283"/>
      </w:pPr>
      <w:r w:rsidRPr="00897F38">
        <w:t xml:space="preserve">vybrat adekvátní teoretická východiska řešeného problému z odborných a vědeckých </w:t>
      </w:r>
      <w:r>
        <w:t xml:space="preserve">publikací, </w:t>
      </w:r>
      <w:r w:rsidRPr="00897F38">
        <w:t xml:space="preserve">monografií, článků a dalších </w:t>
      </w:r>
      <w:r>
        <w:t>tištěných i elektronických zdrojů</w:t>
      </w:r>
      <w:r w:rsidRPr="009D2B54">
        <w:t xml:space="preserve">, </w:t>
      </w:r>
    </w:p>
    <w:p w14:paraId="13BFE5EA" w14:textId="77777777" w:rsidR="004F03C8" w:rsidRPr="009D2B54" w:rsidRDefault="004F03C8" w:rsidP="00F8684C">
      <w:pPr>
        <w:pStyle w:val="Seznam1"/>
        <w:numPr>
          <w:ilvl w:val="1"/>
          <w:numId w:val="18"/>
        </w:numPr>
        <w:ind w:left="426" w:firstLine="0"/>
      </w:pPr>
      <w:r w:rsidRPr="009D2B54">
        <w:t xml:space="preserve">vhodně kriticky zpracovat vybraná teoretická východiska řešeného problému, </w:t>
      </w:r>
    </w:p>
    <w:p w14:paraId="43E3F230" w14:textId="215521C7" w:rsidR="004F03C8" w:rsidRPr="009D2B54" w:rsidRDefault="004F03C8" w:rsidP="00F8684C">
      <w:pPr>
        <w:pStyle w:val="Seznam1"/>
        <w:numPr>
          <w:ilvl w:val="1"/>
          <w:numId w:val="18"/>
        </w:numPr>
        <w:ind w:left="709" w:hanging="283"/>
      </w:pPr>
      <w:r>
        <w:t>použít</w:t>
      </w:r>
      <w:r w:rsidRPr="009D2B54">
        <w:t xml:space="preserve"> teoretick</w:t>
      </w:r>
      <w:r>
        <w:t>é</w:t>
      </w:r>
      <w:r w:rsidRPr="009D2B54">
        <w:t xml:space="preserve"> metod</w:t>
      </w:r>
      <w:r>
        <w:t>y</w:t>
      </w:r>
      <w:r w:rsidRPr="009D2B54">
        <w:t xml:space="preserve"> poznání (metody abstrakce, specifikace, komparace, analogie, indukce, dedukce, </w:t>
      </w:r>
      <w:r w:rsidR="006807AB" w:rsidRPr="009D2B54">
        <w:t>modelování</w:t>
      </w:r>
      <w:r w:rsidRPr="009D2B54">
        <w:t xml:space="preserve"> atd.), případně </w:t>
      </w:r>
      <w:r>
        <w:t>použít</w:t>
      </w:r>
      <w:r w:rsidRPr="009D2B54">
        <w:t xml:space="preserve"> znalost</w:t>
      </w:r>
      <w:r>
        <w:t xml:space="preserve">i </w:t>
      </w:r>
      <w:r w:rsidRPr="009D2B54">
        <w:t>a dovednos</w:t>
      </w:r>
      <w:r>
        <w:t>ti</w:t>
      </w:r>
      <w:r w:rsidRPr="009D2B54">
        <w:t xml:space="preserve"> získan</w:t>
      </w:r>
      <w:r>
        <w:t>é</w:t>
      </w:r>
      <w:r w:rsidRPr="009D2B54">
        <w:t xml:space="preserve"> studiem pro řešení a projekční zpracování úloh tvůrčího charakteru,</w:t>
      </w:r>
    </w:p>
    <w:p w14:paraId="1ACEED69" w14:textId="77777777" w:rsidR="004F03C8" w:rsidRPr="009D2B54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ind w:left="709" w:hanging="283"/>
      </w:pPr>
      <w:r>
        <w:t>formulovat</w:t>
      </w:r>
      <w:r w:rsidRPr="009D2B54">
        <w:t xml:space="preserve"> vhodn</w:t>
      </w:r>
      <w:r>
        <w:t>é</w:t>
      </w:r>
      <w:r w:rsidRPr="009D2B54">
        <w:t xml:space="preserve"> závěr</w:t>
      </w:r>
      <w:r>
        <w:t>y</w:t>
      </w:r>
      <w:r w:rsidRPr="009D2B54">
        <w:t xml:space="preserve"> práce prostřednictvím analýzy a syntézy zjištěných faktů, respektive prostřednictvím realizace řešení projektů, </w:t>
      </w:r>
    </w:p>
    <w:p w14:paraId="0F76A40C" w14:textId="1EC29F03" w:rsidR="004F03C8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spacing w:after="120"/>
        <w:ind w:left="425" w:firstLine="0"/>
      </w:pPr>
      <w:r>
        <w:t xml:space="preserve">pracovat </w:t>
      </w:r>
      <w:r w:rsidRPr="009D2B54">
        <w:t>samostatn</w:t>
      </w:r>
      <w:r>
        <w:t>ě</w:t>
      </w:r>
      <w:r w:rsidRPr="009D2B54">
        <w:t xml:space="preserve"> v daném oboru, tzn. bez závislosti na vedoucím práce</w:t>
      </w:r>
      <w:r>
        <w:t>.</w:t>
      </w:r>
    </w:p>
    <w:p w14:paraId="2B5AF57B" w14:textId="77777777" w:rsidR="00A203DF" w:rsidRDefault="00A203DF" w:rsidP="00A203DF">
      <w:pPr>
        <w:pStyle w:val="Seznam1"/>
        <w:spacing w:after="120"/>
        <w:ind w:left="425"/>
      </w:pPr>
    </w:p>
    <w:p w14:paraId="55801E19" w14:textId="77777777" w:rsidR="004F03C8" w:rsidRPr="009D2B54" w:rsidRDefault="004F03C8" w:rsidP="00D87EA0">
      <w:pPr>
        <w:pStyle w:val="Seznam1"/>
        <w:numPr>
          <w:ilvl w:val="0"/>
          <w:numId w:val="18"/>
        </w:numPr>
        <w:spacing w:after="120"/>
        <w:ind w:left="425" w:hanging="425"/>
      </w:pPr>
      <w:r w:rsidRPr="009D2B54">
        <w:t>Diplomovou prací student prokazuje zejména schopnost:</w:t>
      </w:r>
    </w:p>
    <w:p w14:paraId="2F0F98B3" w14:textId="77777777" w:rsidR="004F03C8" w:rsidRPr="009D2B54" w:rsidRDefault="004F03C8" w:rsidP="00F8684C">
      <w:pPr>
        <w:pStyle w:val="Seznam1"/>
        <w:numPr>
          <w:ilvl w:val="1"/>
          <w:numId w:val="18"/>
        </w:numPr>
        <w:ind w:left="426" w:firstLine="0"/>
      </w:pPr>
      <w:r w:rsidRPr="009D2B54">
        <w:t>vybrat z tématu práce problém, kterému se detailněji věnuje,</w:t>
      </w:r>
    </w:p>
    <w:p w14:paraId="0461C8EC" w14:textId="77777777" w:rsidR="004F03C8" w:rsidRPr="009D2B54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ind w:left="709" w:hanging="283"/>
      </w:pPr>
      <w:r w:rsidRPr="009D2B54">
        <w:t xml:space="preserve">vybrat adekvátní teoretická východiska řešeného problému z odborných a vědeckých </w:t>
      </w:r>
      <w:r>
        <w:t xml:space="preserve">publikací, </w:t>
      </w:r>
      <w:r w:rsidRPr="009D2B54">
        <w:t xml:space="preserve">monografií, článků a dalších </w:t>
      </w:r>
      <w:r>
        <w:t>tištěných i elektronických zdrojů</w:t>
      </w:r>
      <w:r w:rsidRPr="009D2B54">
        <w:t xml:space="preserve">, </w:t>
      </w:r>
    </w:p>
    <w:p w14:paraId="3665BA8F" w14:textId="77777777" w:rsidR="004F03C8" w:rsidRPr="00897F38" w:rsidRDefault="004F03C8" w:rsidP="00F8684C">
      <w:pPr>
        <w:pStyle w:val="Seznam1"/>
        <w:numPr>
          <w:ilvl w:val="1"/>
          <w:numId w:val="18"/>
        </w:numPr>
        <w:ind w:left="426" w:firstLine="0"/>
      </w:pPr>
      <w:r w:rsidRPr="009D2B54">
        <w:t>vhodně kriticky zpracovat vybraná teoretická východiska řešeného</w:t>
      </w:r>
      <w:r w:rsidRPr="00897F38">
        <w:t xml:space="preserve"> problému; </w:t>
      </w:r>
    </w:p>
    <w:p w14:paraId="77B2DBF5" w14:textId="77777777" w:rsidR="004F03C8" w:rsidRPr="00897F38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ind w:left="709" w:hanging="283"/>
      </w:pPr>
      <w:r>
        <w:t>použít</w:t>
      </w:r>
      <w:r w:rsidRPr="00897F38">
        <w:t xml:space="preserve"> </w:t>
      </w:r>
      <w:r>
        <w:t>teoretické</w:t>
      </w:r>
      <w:r w:rsidRPr="00897F38">
        <w:t xml:space="preserve"> metod</w:t>
      </w:r>
      <w:r>
        <w:t>y</w:t>
      </w:r>
      <w:r w:rsidRPr="00897F38">
        <w:t xml:space="preserve"> poznání (metody abstrakce, specifikace, komparace, analogie, indukce, dedukce, modelování atd.), </w:t>
      </w:r>
    </w:p>
    <w:p w14:paraId="23AD484E" w14:textId="77777777" w:rsidR="004F03C8" w:rsidRPr="00897F38" w:rsidRDefault="004F03C8" w:rsidP="00F8684C">
      <w:pPr>
        <w:pStyle w:val="Seznam1"/>
        <w:numPr>
          <w:ilvl w:val="1"/>
          <w:numId w:val="18"/>
        </w:numPr>
        <w:ind w:left="709" w:hanging="283"/>
      </w:pPr>
      <w:r w:rsidRPr="00897F38">
        <w:t>použít základní empirické metody výzkumu (pozorování, dotazování, experiment, měření); případně řešit samostatný tvůrčí úkol,</w:t>
      </w:r>
    </w:p>
    <w:p w14:paraId="49BBAD61" w14:textId="33DDDC66" w:rsidR="004F03C8" w:rsidRPr="00897F38" w:rsidRDefault="00F8684C" w:rsidP="00F8684C">
      <w:pPr>
        <w:pStyle w:val="Seznam1"/>
        <w:numPr>
          <w:ilvl w:val="1"/>
          <w:numId w:val="18"/>
        </w:numPr>
        <w:ind w:left="709" w:hanging="283"/>
      </w:pPr>
      <w:r>
        <w:t xml:space="preserve">  </w:t>
      </w:r>
      <w:r w:rsidR="004F03C8">
        <w:t>formulovat</w:t>
      </w:r>
      <w:r w:rsidR="004F03C8" w:rsidRPr="00897F38">
        <w:t xml:space="preserve"> vhodn</w:t>
      </w:r>
      <w:r w:rsidR="004F03C8">
        <w:t>é</w:t>
      </w:r>
      <w:r w:rsidR="004F03C8" w:rsidRPr="00897F38">
        <w:t xml:space="preserve"> závěr</w:t>
      </w:r>
      <w:r w:rsidR="004F03C8">
        <w:t>y</w:t>
      </w:r>
      <w:r w:rsidR="004F03C8" w:rsidRPr="00897F38">
        <w:t xml:space="preserve"> práce prostřednictvím analýzy a syntézy zjištěných faktů, </w:t>
      </w:r>
      <w:r w:rsidR="004F03C8" w:rsidRPr="009D2B54">
        <w:t>respektive prostřednictvím realizace řešení projektů,</w:t>
      </w:r>
    </w:p>
    <w:p w14:paraId="3FF7424C" w14:textId="77777777" w:rsidR="004F03C8" w:rsidRPr="009D2B54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ind w:left="709" w:hanging="283"/>
      </w:pPr>
      <w:r>
        <w:t>aplikovat</w:t>
      </w:r>
      <w:r w:rsidRPr="009D2B54">
        <w:t xml:space="preserve"> teoretick</w:t>
      </w:r>
      <w:r>
        <w:t>é</w:t>
      </w:r>
      <w:r w:rsidRPr="009D2B54">
        <w:t xml:space="preserve"> poznatk</w:t>
      </w:r>
      <w:r>
        <w:t>y</w:t>
      </w:r>
      <w:r w:rsidRPr="009D2B54">
        <w:t xml:space="preserve"> a tvůrčí dovednost</w:t>
      </w:r>
      <w:r>
        <w:t>i</w:t>
      </w:r>
      <w:r w:rsidRPr="009D2B54">
        <w:t xml:space="preserve"> získan</w:t>
      </w:r>
      <w:r>
        <w:t>é</w:t>
      </w:r>
      <w:r w:rsidRPr="009D2B54">
        <w:t xml:space="preserve"> během studia při řešení konkrétního úkolu v rámci daného oboru,</w:t>
      </w:r>
    </w:p>
    <w:p w14:paraId="0BB73235" w14:textId="77777777" w:rsidR="004F03C8" w:rsidRPr="00897F38" w:rsidRDefault="004F03C8" w:rsidP="00F8684C">
      <w:pPr>
        <w:pStyle w:val="Seznam1"/>
        <w:numPr>
          <w:ilvl w:val="1"/>
          <w:numId w:val="18"/>
        </w:numPr>
        <w:tabs>
          <w:tab w:val="clear" w:pos="567"/>
          <w:tab w:val="left" w:pos="709"/>
        </w:tabs>
        <w:ind w:left="709" w:hanging="283"/>
      </w:pPr>
      <w:r>
        <w:t>rozšířit</w:t>
      </w:r>
      <w:r w:rsidRPr="00897F38">
        <w:t xml:space="preserve"> poznatkov</w:t>
      </w:r>
      <w:r>
        <w:t>ý</w:t>
      </w:r>
      <w:r w:rsidRPr="00897F38">
        <w:t xml:space="preserve"> systém daného oboru o nové poznatky prostřednictvím vlastního poznání získaného z vlastní tvůrčí činnost</w:t>
      </w:r>
      <w:r>
        <w:t>i</w:t>
      </w:r>
      <w:r w:rsidRPr="00897F38">
        <w:t xml:space="preserve">, </w:t>
      </w:r>
    </w:p>
    <w:p w14:paraId="0E0DD181" w14:textId="16C51002" w:rsidR="004F03C8" w:rsidRDefault="004F03C8" w:rsidP="00F8684C">
      <w:pPr>
        <w:pStyle w:val="Seznam1"/>
        <w:numPr>
          <w:ilvl w:val="1"/>
          <w:numId w:val="18"/>
        </w:numPr>
        <w:ind w:left="426" w:firstLine="0"/>
      </w:pPr>
      <w:r>
        <w:t xml:space="preserve">pracovat </w:t>
      </w:r>
      <w:r w:rsidRPr="00897F38">
        <w:t>samostatn</w:t>
      </w:r>
      <w:r>
        <w:t>ě</w:t>
      </w:r>
      <w:r w:rsidRPr="00897F38">
        <w:t xml:space="preserve"> v daném oboru, tzn. bez závislosti na vedoucím práce</w:t>
      </w:r>
      <w:r>
        <w:t>.</w:t>
      </w:r>
    </w:p>
    <w:p w14:paraId="2103ED80" w14:textId="77777777" w:rsidR="00F8684C" w:rsidRDefault="00F8684C" w:rsidP="00F8684C">
      <w:pPr>
        <w:pStyle w:val="Seznam1"/>
        <w:ind w:left="426"/>
      </w:pPr>
    </w:p>
    <w:p w14:paraId="432B08D2" w14:textId="77777777" w:rsidR="004F03C8" w:rsidRPr="00897F38" w:rsidRDefault="004F03C8" w:rsidP="00750F09">
      <w:pPr>
        <w:pStyle w:val="Seznam1"/>
        <w:numPr>
          <w:ilvl w:val="0"/>
          <w:numId w:val="18"/>
        </w:numPr>
        <w:ind w:left="426" w:hanging="426"/>
      </w:pPr>
      <w:r>
        <w:t xml:space="preserve">Rigorózní </w:t>
      </w:r>
      <w:r w:rsidRPr="00897F38">
        <w:t>prací student prokazuje zejména schopnost</w:t>
      </w:r>
      <w:r>
        <w:t xml:space="preserve"> originálně zpracovat problematiku dan</w:t>
      </w:r>
      <w:r w:rsidRPr="0032327E">
        <w:t>ého oboru nebo původní výsledky v daném oboru na úrovni, která odpovídá publikačnímu standardu oboru.</w:t>
      </w:r>
    </w:p>
    <w:p w14:paraId="64FE3AA7" w14:textId="77777777" w:rsidR="004F03C8" w:rsidRPr="00897F38" w:rsidRDefault="004F03C8" w:rsidP="00750F09">
      <w:pPr>
        <w:pStyle w:val="Seznam1"/>
        <w:ind w:left="426" w:hanging="426"/>
        <w:jc w:val="center"/>
        <w:rPr>
          <w:b/>
        </w:rPr>
      </w:pPr>
    </w:p>
    <w:p w14:paraId="081CF4C2" w14:textId="673E1CC5" w:rsidR="004F03C8" w:rsidRPr="00F8684C" w:rsidRDefault="004F03C8" w:rsidP="00F8684C">
      <w:pPr>
        <w:spacing w:line="259" w:lineRule="auto"/>
        <w:jc w:val="center"/>
        <w:rPr>
          <w:rFonts w:ascii="Times New Roman" w:hAnsi="Times New Roman"/>
          <w:b/>
        </w:rPr>
      </w:pPr>
      <w:r w:rsidRPr="00F8684C">
        <w:rPr>
          <w:rFonts w:ascii="Times New Roman" w:hAnsi="Times New Roman"/>
          <w:b/>
        </w:rPr>
        <w:lastRenderedPageBreak/>
        <w:t>Článek 3</w:t>
      </w:r>
    </w:p>
    <w:p w14:paraId="59E67304" w14:textId="77777777" w:rsidR="004F03C8" w:rsidRPr="00F8684C" w:rsidRDefault="004F03C8" w:rsidP="00F8684C">
      <w:pPr>
        <w:pStyle w:val="Nzevlnku"/>
        <w:spacing w:after="0"/>
        <w:ind w:left="426" w:hanging="426"/>
      </w:pPr>
      <w:r w:rsidRPr="00F8684C">
        <w:t>Autorství, vlastnictví a užití díla</w:t>
      </w:r>
    </w:p>
    <w:p w14:paraId="78D757A9" w14:textId="77777777" w:rsidR="004F03C8" w:rsidRPr="00897F38" w:rsidRDefault="004F03C8" w:rsidP="00750F09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426" w:hanging="426"/>
      </w:pPr>
      <w:r w:rsidRPr="00897F38">
        <w:t xml:space="preserve">Práce vytvořená studentem v rámci plnění jeho studijních povinností je školním dílem </w:t>
      </w:r>
      <w:r>
        <w:t>ve smyslu ustanovení § 35 odst. 3</w:t>
      </w:r>
      <w:r w:rsidRPr="00897F38">
        <w:t xml:space="preserve"> zákona č. 121/2000 Sb., </w:t>
      </w:r>
      <w:r>
        <w:t xml:space="preserve">zákon o právu autorském, o právech souvisejících s právem autorským a o změně některých zákonů (autorský zákon) </w:t>
      </w:r>
      <w:r w:rsidRPr="00897F38">
        <w:t xml:space="preserve">(dále </w:t>
      </w:r>
      <w:r>
        <w:t>jen</w:t>
      </w:r>
      <w:r w:rsidRPr="00897F38">
        <w:t xml:space="preserve"> „AutZ“). V souladu s ustanovením § 60 AutZ vzniká UTB právo na uzavření licenční smlouvy o </w:t>
      </w:r>
      <w:r>
        <w:t xml:space="preserve">podmínkách </w:t>
      </w:r>
      <w:r w:rsidRPr="00897F38">
        <w:t xml:space="preserve">užití školního díla. </w:t>
      </w:r>
    </w:p>
    <w:p w14:paraId="784AEE38" w14:textId="77777777" w:rsidR="004F03C8" w:rsidRPr="00897F38" w:rsidRDefault="004F03C8" w:rsidP="00750F09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426" w:hanging="426"/>
      </w:pPr>
      <w:r w:rsidRPr="00897F38">
        <w:t>UTB zastoupen</w:t>
      </w:r>
      <w:r>
        <w:t>á</w:t>
      </w:r>
      <w:r w:rsidRPr="00897F38">
        <w:t xml:space="preserve"> </w:t>
      </w:r>
      <w:r>
        <w:t>děkanem</w:t>
      </w:r>
      <w:r w:rsidRPr="00897F38">
        <w:t xml:space="preserve"> součásti je v případě výhradního užití díla povinna uzavřít se studentem </w:t>
      </w:r>
      <w:r>
        <w:t>l</w:t>
      </w:r>
      <w:r w:rsidRPr="00897F38">
        <w:t xml:space="preserve">icenční smlouvu o </w:t>
      </w:r>
      <w:r>
        <w:t xml:space="preserve">podmínkách </w:t>
      </w:r>
      <w:r w:rsidRPr="00897F38">
        <w:t xml:space="preserve">užití školního díla, jejíž obecný vzor </w:t>
      </w:r>
      <w:r>
        <w:t>je Přílohou č. 2 této směrnice. Tato smlouva</w:t>
      </w:r>
      <w:r w:rsidRPr="00897F38">
        <w:t xml:space="preserve"> vymezí rozsah a způsob užití školního díla jednotlivými </w:t>
      </w:r>
      <w:r>
        <w:t>smluvními stranami</w:t>
      </w:r>
      <w:r w:rsidRPr="00897F38">
        <w:t xml:space="preserve">. Návrh </w:t>
      </w:r>
      <w:r>
        <w:t xml:space="preserve">konkrétní </w:t>
      </w:r>
      <w:r w:rsidRPr="00897F38">
        <w:t>licenční smlouvy připravuje a předkládá vedoucí</w:t>
      </w:r>
      <w:r>
        <w:t xml:space="preserve"> zaměstnanec</w:t>
      </w:r>
      <w:r w:rsidRPr="00897F38">
        <w:t xml:space="preserve"> ústavu.</w:t>
      </w:r>
    </w:p>
    <w:p w14:paraId="6DA1D60C" w14:textId="77777777" w:rsidR="004F03C8" w:rsidRPr="00897F38" w:rsidRDefault="004F03C8" w:rsidP="00B8512F">
      <w:pPr>
        <w:pStyle w:val="Seznam1"/>
        <w:ind w:left="442" w:hanging="442"/>
      </w:pPr>
    </w:p>
    <w:p w14:paraId="749D865D" w14:textId="77777777" w:rsidR="004F03C8" w:rsidRPr="00897F38" w:rsidRDefault="004F03C8" w:rsidP="00B8512F">
      <w:pPr>
        <w:pStyle w:val="Nzevlnku"/>
        <w:spacing w:after="0"/>
        <w:outlineLvl w:val="0"/>
      </w:pPr>
      <w:bookmarkStart w:id="3" w:name="_Hlk165884799"/>
      <w:r w:rsidRPr="00897F38">
        <w:t>Článek 4</w:t>
      </w:r>
    </w:p>
    <w:p w14:paraId="5A388F4D" w14:textId="77777777" w:rsidR="004F03C8" w:rsidRPr="00897F38" w:rsidRDefault="004F03C8" w:rsidP="00B8512F">
      <w:pPr>
        <w:pStyle w:val="Nzevlnku"/>
        <w:spacing w:after="0"/>
      </w:pPr>
      <w:r w:rsidRPr="00897F38">
        <w:t xml:space="preserve">Uložení a </w:t>
      </w:r>
      <w:r>
        <w:t>zveřejnění</w:t>
      </w:r>
      <w:r w:rsidRPr="00897F38">
        <w:t xml:space="preserve"> prací</w:t>
      </w:r>
    </w:p>
    <w:p w14:paraId="46DE5E01" w14:textId="2F8D5537" w:rsidR="004F03C8" w:rsidRPr="00897F38" w:rsidRDefault="00CF535D" w:rsidP="0012393E">
      <w:pPr>
        <w:pStyle w:val="Seznam1"/>
        <w:tabs>
          <w:tab w:val="clear" w:pos="567"/>
        </w:tabs>
        <w:ind w:left="357" w:hanging="357"/>
      </w:pPr>
      <w:r>
        <w:t xml:space="preserve">(1) </w:t>
      </w:r>
      <w:r w:rsidR="004F03C8" w:rsidRPr="00897F38">
        <w:t>Shromážděním a formální kontrolou prací před obhajobou jsou pověřeny příslušné ústavy.</w:t>
      </w:r>
    </w:p>
    <w:p w14:paraId="5BC92ED1" w14:textId="63AFC82A" w:rsidR="004F03C8" w:rsidRPr="00FF34C2" w:rsidRDefault="0012393E" w:rsidP="0012393E">
      <w:pPr>
        <w:pStyle w:val="Seznam1"/>
        <w:tabs>
          <w:tab w:val="clear" w:pos="567"/>
        </w:tabs>
        <w:ind w:left="357" w:hanging="357"/>
      </w:pPr>
      <w:r>
        <w:t xml:space="preserve">(2) </w:t>
      </w:r>
      <w:r w:rsidR="004F03C8" w:rsidRPr="00897F38">
        <w:t xml:space="preserve">Uchováváním, zpracováním a </w:t>
      </w:r>
      <w:r w:rsidR="004F03C8">
        <w:t>zveřejněním</w:t>
      </w:r>
      <w:r w:rsidR="004F03C8" w:rsidRPr="00897F38">
        <w:t xml:space="preserve"> prací v elektronické </w:t>
      </w:r>
      <w:r w:rsidR="004F03C8">
        <w:t>formě</w:t>
      </w:r>
      <w:r w:rsidR="004F03C8" w:rsidRPr="00897F38">
        <w:t xml:space="preserve"> je pověřena K UTB. Postupuje přitom v souladu s ust</w:t>
      </w:r>
      <w:r w:rsidR="004F03C8">
        <w:t xml:space="preserve">anovením </w:t>
      </w:r>
      <w:r w:rsidR="004F03C8" w:rsidRPr="00897F38">
        <w:t>§ 47b</w:t>
      </w:r>
      <w:r w:rsidR="004F03C8">
        <w:t xml:space="preserve"> zákona č. 111/1998 Sb., </w:t>
      </w:r>
      <w:r w:rsidR="004F03C8">
        <w:rPr>
          <w:color w:val="000000"/>
        </w:rPr>
        <w:t>o vysokých školách a o změně a doplnění dalších zákonů (zákon o vysokých školách), ve znění pozdějších předpisů, (dále jen „</w:t>
      </w:r>
      <w:r w:rsidR="004F03C8" w:rsidRPr="00897F38">
        <w:t>ZoVŠ</w:t>
      </w:r>
      <w:r w:rsidR="004F03C8">
        <w:t>“)</w:t>
      </w:r>
      <w:r w:rsidR="004F03C8" w:rsidRPr="00897F38">
        <w:t xml:space="preserve">. </w:t>
      </w:r>
      <w:r w:rsidR="004F03C8" w:rsidRPr="00FF34C2">
        <w:t xml:space="preserve"> Výtisky k uložení všech obhájených prací jsou uloženy v externím úložišti minimálně po dobu podle ustanovení §47c) odst. 4 písm. b) ZoVŠ.  </w:t>
      </w:r>
    </w:p>
    <w:p w14:paraId="5015FBB0" w14:textId="77777777" w:rsidR="004F03C8" w:rsidRPr="00897F38" w:rsidRDefault="004F03C8" w:rsidP="004F03C8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360"/>
      </w:pPr>
      <w:r>
        <w:t>Vedoucí zaměstnanec ústavu, který organizoval obhajoby prací, odpovídá z</w:t>
      </w:r>
      <w:r w:rsidRPr="00897F38">
        <w:t xml:space="preserve">a </w:t>
      </w:r>
      <w:r w:rsidRPr="00772207">
        <w:t>označení obhájených prací v IS/STAG,</w:t>
      </w:r>
      <w:r w:rsidRPr="00897F38">
        <w:t xml:space="preserve"> </w:t>
      </w:r>
      <w:r>
        <w:t>příp</w:t>
      </w:r>
      <w:r w:rsidRPr="00897F38">
        <w:t>. za předání licenčních smluv</w:t>
      </w:r>
      <w:r>
        <w:t>.</w:t>
      </w:r>
      <w:r w:rsidRPr="00897F38">
        <w:t xml:space="preserve"> </w:t>
      </w:r>
      <w:r>
        <w:t xml:space="preserve">Dále také odpovídá </w:t>
      </w:r>
      <w:r w:rsidRPr="00772207">
        <w:t>za to, aby do IS/STAG byly vloženy posudky vedoucího a oponenta/ů, kontrola hodnocení původnosti práce, záznam o průběhu a výsledku obhajoby a v případě děkanem schváleného odložení zveřejnění práce také jeho zdůvodnění.</w:t>
      </w:r>
      <w:r>
        <w:t xml:space="preserve"> Vedoucí zaměstnanec ústavu je také odpovědný za shromáždění všech výtisků k uložení u prací obhájených na ústavu a jejich přípravu k externímu uložení.</w:t>
      </w:r>
    </w:p>
    <w:p w14:paraId="76658120" w14:textId="77777777" w:rsidR="004F03C8" w:rsidRPr="00897F38" w:rsidRDefault="004F03C8" w:rsidP="004F03C8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360"/>
      </w:pPr>
      <w:bookmarkStart w:id="4" w:name="_Hlk165885211"/>
      <w:r w:rsidRPr="00897F38">
        <w:t>Všechny práce</w:t>
      </w:r>
      <w:r>
        <w:t xml:space="preserve"> v elektronické podobě,</w:t>
      </w:r>
      <w:r w:rsidRPr="00897F38">
        <w:t xml:space="preserve"> včetně posudků vedoucího a oponenta/ů a záznamu o průběhu a výsledku obhajoby jsou evidovány</w:t>
      </w:r>
      <w:r>
        <w:t xml:space="preserve"> v</w:t>
      </w:r>
      <w:r w:rsidRPr="00897F38">
        <w:t xml:space="preserve"> </w:t>
      </w:r>
      <w:r>
        <w:t>IS/STAG</w:t>
      </w:r>
      <w:r w:rsidRPr="00897F38">
        <w:t xml:space="preserve">, kde jsou i uchovávány. Osobní údaje uvedené v těchto dokumentech musí být </w:t>
      </w:r>
      <w:r>
        <w:t>pseudonymizovány</w:t>
      </w:r>
      <w:r w:rsidRPr="00897F38">
        <w:t xml:space="preserve"> v souladu </w:t>
      </w:r>
      <w:r w:rsidRPr="006B0164">
        <w:t>s Přílohou č. 1</w:t>
      </w:r>
      <w:r w:rsidRPr="00897F38">
        <w:t xml:space="preserve"> této směrnice</w:t>
      </w:r>
      <w:r>
        <w:t xml:space="preserve">. </w:t>
      </w:r>
    </w:p>
    <w:bookmarkEnd w:id="3"/>
    <w:p w14:paraId="2F17A1EF" w14:textId="77777777" w:rsidR="004F03C8" w:rsidRPr="00897F38" w:rsidRDefault="004F03C8" w:rsidP="004F03C8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360"/>
      </w:pPr>
      <w:r w:rsidRPr="004E4743">
        <w:t>Práce, u kterých proběhla obhajoba, jsou po zpracování v souladu s příslušnými právními předpisy</w:t>
      </w:r>
      <w:r w:rsidRPr="004E4743">
        <w:rPr>
          <w:rStyle w:val="Znakapoznpodarou"/>
        </w:rPr>
        <w:footnoteReference w:id="1"/>
      </w:r>
      <w:r w:rsidRPr="004E4743">
        <w:t xml:space="preserve"> zveřejněny on-line v rámci Digitální knihovny závěrečných prací (dále jen „Digitální knihovna“).</w:t>
      </w:r>
      <w:r>
        <w:t xml:space="preserve"> </w:t>
      </w:r>
      <w:r w:rsidRPr="00897F38">
        <w:t>V opodstatněných případech může děkan na základě žádosti studenta rozhodnout o odložení zveřejnění po dobu trvání překážky pro zveřejnění</w:t>
      </w:r>
      <w:r>
        <w:t xml:space="preserve"> podle ustanovení § 47b odst. 4 ZoVŠ</w:t>
      </w:r>
      <w:r w:rsidRPr="00897F38">
        <w:t xml:space="preserve">. Žádost </w:t>
      </w:r>
      <w:r>
        <w:t>se podává děkanovi</w:t>
      </w:r>
      <w:r w:rsidRPr="00897F38">
        <w:t xml:space="preserve"> před odevzdáním práce. </w:t>
      </w:r>
    </w:p>
    <w:bookmarkEnd w:id="4"/>
    <w:p w14:paraId="38AC2AA9" w14:textId="69D1D2A2" w:rsidR="004F03C8" w:rsidRDefault="004F03C8" w:rsidP="004F03C8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360"/>
      </w:pPr>
      <w:r w:rsidRPr="00897F38">
        <w:t xml:space="preserve">V případě, že děkan vyhoví žádosti studenta o odložení zveřejnění práce po dobu trvání překážky pro zveřejnění, zajistí zveřejnění informace o odložení spolu s odůvodněním a </w:t>
      </w:r>
      <w:r w:rsidRPr="00897F38">
        <w:lastRenderedPageBreak/>
        <w:t>určením doby pro odložení zveřejnění v</w:t>
      </w:r>
      <w:r>
        <w:t xml:space="preserve"> Digitální knihovně podle </w:t>
      </w:r>
      <w:r w:rsidRPr="00897F38">
        <w:t>ust</w:t>
      </w:r>
      <w:r>
        <w:t xml:space="preserve">anovení </w:t>
      </w:r>
      <w:r w:rsidRPr="00897F38">
        <w:t xml:space="preserve"> </w:t>
      </w:r>
      <w:r>
        <w:br/>
      </w:r>
      <w:r w:rsidRPr="00897F38">
        <w:t>§ 47b odst. 4 ZoVŠ.</w:t>
      </w:r>
      <w:r w:rsidRPr="00897F38">
        <w:rPr>
          <w:rStyle w:val="Znakapoznpodarou"/>
        </w:rPr>
        <w:t xml:space="preserve"> </w:t>
      </w:r>
    </w:p>
    <w:p w14:paraId="318A6F6A" w14:textId="0517B33F" w:rsidR="00A300CB" w:rsidRDefault="00A300CB" w:rsidP="004F03C8">
      <w:pPr>
        <w:pStyle w:val="Seznam1"/>
        <w:numPr>
          <w:ilvl w:val="3"/>
          <w:numId w:val="1"/>
        </w:numPr>
        <w:tabs>
          <w:tab w:val="clear" w:pos="567"/>
          <w:tab w:val="clear" w:pos="1440"/>
        </w:tabs>
        <w:ind w:left="360"/>
      </w:pPr>
      <w:r>
        <w:t xml:space="preserve">Práce budou v souladu s </w:t>
      </w:r>
      <w:r w:rsidRPr="004E4743">
        <w:t>§ 47b odst. 2 ZoVŠ zveřejněny k nahlížení veřejnosti nejméně pět pracovních dnů před konáním obhajoby v</w:t>
      </w:r>
      <w:r w:rsidRPr="004E4743" w:rsidDel="00A30E49">
        <w:t xml:space="preserve"> </w:t>
      </w:r>
      <w:r w:rsidRPr="004E4743">
        <w:t>IS/STAG a na sekretariátu ústavu, na kterém se má konat obhajoba práce, a to v hodinách určených vedoucím zaměstnancem ústavu.</w:t>
      </w:r>
    </w:p>
    <w:p w14:paraId="6C37BD3F" w14:textId="77777777" w:rsidR="004F03C8" w:rsidRDefault="004F03C8" w:rsidP="0012393E">
      <w:pPr>
        <w:pStyle w:val="Seznam1"/>
      </w:pPr>
    </w:p>
    <w:p w14:paraId="3163F9A5" w14:textId="77777777" w:rsidR="004F03C8" w:rsidRPr="00897F38" w:rsidRDefault="004F03C8" w:rsidP="00B8512F">
      <w:pPr>
        <w:pStyle w:val="Nzevlnku"/>
        <w:spacing w:after="0"/>
        <w:outlineLvl w:val="0"/>
      </w:pPr>
      <w:r w:rsidRPr="00897F38">
        <w:t>Článek 5</w:t>
      </w:r>
    </w:p>
    <w:p w14:paraId="636D0E2C" w14:textId="77777777" w:rsidR="004F03C8" w:rsidRPr="00897F38" w:rsidRDefault="004F03C8" w:rsidP="00B8512F">
      <w:pPr>
        <w:pStyle w:val="Nzevlnku"/>
        <w:spacing w:after="0"/>
      </w:pPr>
      <w:r>
        <w:t xml:space="preserve"> </w:t>
      </w:r>
      <w:r w:rsidRPr="004E4743">
        <w:t>Příprava a zpracování práce</w:t>
      </w:r>
    </w:p>
    <w:p w14:paraId="69C5A904" w14:textId="7AA9C188" w:rsidR="004F03C8" w:rsidRDefault="004F03C8" w:rsidP="007C6969">
      <w:pPr>
        <w:pStyle w:val="Seznam1"/>
        <w:numPr>
          <w:ilvl w:val="0"/>
          <w:numId w:val="22"/>
        </w:numPr>
        <w:ind w:left="426" w:hanging="426"/>
      </w:pPr>
      <w:r w:rsidRPr="00897F38">
        <w:t>Navržené téma práce musí obsahovat vyplněné zásady pro vypracování</w:t>
      </w:r>
      <w:r>
        <w:t>,</w:t>
      </w:r>
      <w:r w:rsidRPr="00897F38">
        <w:t xml:space="preserve"> tj. specifičtější určení oblasti tématu a postupu pro vypracování, </w:t>
      </w:r>
      <w:r>
        <w:t>které se vyplňují vždy v českém jazyce. D</w:t>
      </w:r>
      <w:r w:rsidRPr="00897F38">
        <w:t xml:space="preserve">ále </w:t>
      </w:r>
      <w:r>
        <w:t xml:space="preserve">se </w:t>
      </w:r>
      <w:r w:rsidRPr="00897F38">
        <w:t>uvede</w:t>
      </w:r>
      <w:r>
        <w:t xml:space="preserve"> zpravidla</w:t>
      </w:r>
      <w:r w:rsidRPr="00897F38">
        <w:t xml:space="preserve"> </w:t>
      </w:r>
      <w:r>
        <w:t>5</w:t>
      </w:r>
      <w:r w:rsidRPr="00897F38">
        <w:t xml:space="preserve"> relevantní</w:t>
      </w:r>
      <w:r>
        <w:t>ch</w:t>
      </w:r>
      <w:r w:rsidRPr="00897F38">
        <w:t xml:space="preserve"> zdroj</w:t>
      </w:r>
      <w:r>
        <w:t>ů</w:t>
      </w:r>
      <w:r w:rsidRPr="00897F38">
        <w:t xml:space="preserve"> v seznamu doporučené literatury, podle kterých bude práce vypracována</w:t>
      </w:r>
      <w:r>
        <w:t>. Spolu s tématem práce v českém jazyce se uvede téma také v jazyce anglickém</w:t>
      </w:r>
      <w:r w:rsidRPr="00897F38">
        <w:t xml:space="preserve">. </w:t>
      </w:r>
      <w:r>
        <w:t>Takto navržené téma</w:t>
      </w:r>
      <w:r w:rsidRPr="00897F38">
        <w:t xml:space="preserve"> práce následně schvaluje garant SP.</w:t>
      </w:r>
    </w:p>
    <w:p w14:paraId="0079361C" w14:textId="2C1D18F7" w:rsidR="004F03C8" w:rsidRPr="00897F38" w:rsidRDefault="004F03C8" w:rsidP="007C6969">
      <w:pPr>
        <w:pStyle w:val="Seznam1"/>
        <w:numPr>
          <w:ilvl w:val="0"/>
          <w:numId w:val="22"/>
        </w:numPr>
        <w:ind w:left="426" w:hanging="426"/>
      </w:pPr>
      <w:r>
        <w:t>BP a DP se vypracovává v jazyce, v němž je uskutečňován studijní program</w:t>
      </w:r>
      <w:r w:rsidR="00875673">
        <w:t>, nestanoví-li Studijní a zkušební řád UTB jinak.</w:t>
      </w:r>
      <w:r>
        <w:t xml:space="preserve"> </w:t>
      </w:r>
    </w:p>
    <w:p w14:paraId="451D848C" w14:textId="3EF3ABDC" w:rsidR="004F03C8" w:rsidRPr="00897F38" w:rsidRDefault="004F03C8" w:rsidP="007C6969">
      <w:pPr>
        <w:pStyle w:val="Seznam1"/>
        <w:numPr>
          <w:ilvl w:val="0"/>
          <w:numId w:val="22"/>
        </w:numPr>
        <w:ind w:left="426" w:hanging="426"/>
      </w:pPr>
      <w:r>
        <w:t>P</w:t>
      </w:r>
      <w:r w:rsidRPr="00897F38">
        <w:t>o výběru tématu</w:t>
      </w:r>
      <w:r>
        <w:t xml:space="preserve"> BP nebo DP</w:t>
      </w:r>
      <w:r w:rsidRPr="00897F38">
        <w:t xml:space="preserve"> </w:t>
      </w:r>
      <w:r>
        <w:t xml:space="preserve">je student </w:t>
      </w:r>
      <w:r w:rsidRPr="00897F38">
        <w:t>povinen vedoucímu práce prokázat seznámení se s tématem vhodnou formou</w:t>
      </w:r>
      <w:r>
        <w:t xml:space="preserve"> stanovenou</w:t>
      </w:r>
      <w:r w:rsidRPr="00897F38">
        <w:t xml:space="preserve"> v dokumentaci předmětu </w:t>
      </w:r>
      <w:r>
        <w:t>Seminář k bakalářské</w:t>
      </w:r>
      <w:r w:rsidRPr="00897F38">
        <w:t xml:space="preserve"> prác</w:t>
      </w:r>
      <w:r>
        <w:t>i</w:t>
      </w:r>
      <w:r w:rsidRPr="00897F38">
        <w:t xml:space="preserve"> nebo </w:t>
      </w:r>
      <w:r>
        <w:t>Seminář k d</w:t>
      </w:r>
      <w:r w:rsidRPr="00897F38">
        <w:t>iplomov</w:t>
      </w:r>
      <w:r>
        <w:t>é</w:t>
      </w:r>
      <w:r w:rsidRPr="00897F38">
        <w:t xml:space="preserve"> prác</w:t>
      </w:r>
      <w:r>
        <w:t>i</w:t>
      </w:r>
      <w:r w:rsidRPr="00897F38">
        <w:t xml:space="preserve"> v IS/STAG. Cílem je upřesnění představ </w:t>
      </w:r>
      <w:r>
        <w:t xml:space="preserve">studenta </w:t>
      </w:r>
      <w:r w:rsidRPr="00897F38">
        <w:t>a požadavků vedoucího práce a představení základního návrhu práce, cílů a postupu řešení.</w:t>
      </w:r>
      <w:r w:rsidRPr="00897F38" w:rsidDel="002A1A05">
        <w:t xml:space="preserve"> </w:t>
      </w:r>
    </w:p>
    <w:p w14:paraId="1872C76E" w14:textId="39CF8072" w:rsidR="004F03C8" w:rsidRPr="00897F38" w:rsidRDefault="004F03C8" w:rsidP="007C6969">
      <w:pPr>
        <w:pStyle w:val="Seznam1"/>
        <w:numPr>
          <w:ilvl w:val="0"/>
          <w:numId w:val="22"/>
        </w:numPr>
        <w:ind w:left="426" w:hanging="426"/>
      </w:pPr>
      <w:r w:rsidRPr="00897F38">
        <w:t xml:space="preserve">Student </w:t>
      </w:r>
      <w:r w:rsidR="00875673">
        <w:t>v průběhu zpracování práce pravidelně konzultuje s vedoucím práce její obsah a formu.</w:t>
      </w:r>
      <w:r w:rsidRPr="00897F38">
        <w:t xml:space="preserve"> </w:t>
      </w:r>
      <w:r w:rsidR="00875673">
        <w:t xml:space="preserve">Konkrétní podmínky konzultací stanovuje dokumentace </w:t>
      </w:r>
      <w:r w:rsidRPr="00897F38">
        <w:t xml:space="preserve">předmětu </w:t>
      </w:r>
      <w:r>
        <w:t>Seminář k bakalářské práci</w:t>
      </w:r>
      <w:r w:rsidRPr="00897F38">
        <w:t xml:space="preserve"> nebo </w:t>
      </w:r>
      <w:r>
        <w:t>Seminář k diplomové práci</w:t>
      </w:r>
      <w:r w:rsidRPr="00897F38">
        <w:t xml:space="preserve"> v IS/STAG.</w:t>
      </w:r>
      <w:r w:rsidRPr="00897F38" w:rsidDel="002A1A05">
        <w:t xml:space="preserve"> </w:t>
      </w:r>
    </w:p>
    <w:p w14:paraId="06597A5E" w14:textId="558A9F41" w:rsidR="004F03C8" w:rsidRPr="008C41CB" w:rsidRDefault="004F03C8" w:rsidP="007C6969">
      <w:pPr>
        <w:pStyle w:val="Seznam1"/>
        <w:numPr>
          <w:ilvl w:val="0"/>
          <w:numId w:val="22"/>
        </w:numPr>
        <w:ind w:left="426" w:hanging="426"/>
      </w:pPr>
      <w:r>
        <w:t>Umělou inteligenci (dále jen „AI“)</w:t>
      </w:r>
      <w:r w:rsidRPr="008C41CB">
        <w:t xml:space="preserve"> lze, po dohodě a na základě konzultace s vedoucím práce, využít v odůvodněných případech</w:t>
      </w:r>
      <w:r w:rsidRPr="00A14799">
        <w:t xml:space="preserve"> </w:t>
      </w:r>
      <w:r>
        <w:t>při přípravě a zpracování práce</w:t>
      </w:r>
      <w:r w:rsidRPr="008C41CB">
        <w:t>, a to pouze jako podpůrný prostředek</w:t>
      </w:r>
      <w:r>
        <w:t>.</w:t>
      </w:r>
      <w:r w:rsidRPr="008C41CB">
        <w:t xml:space="preserve"> </w:t>
      </w:r>
      <w:r>
        <w:t>V takovém případě je třeba v</w:t>
      </w:r>
      <w:r w:rsidRPr="008C41CB">
        <w:t xml:space="preserve">yužití AI </w:t>
      </w:r>
      <w:r w:rsidR="006E3FCC">
        <w:t>popsat a definovat použitý nástroj, případně nástroje, v</w:t>
      </w:r>
      <w:r w:rsidR="005D7FEC">
        <w:t xml:space="preserve"> části </w:t>
      </w:r>
      <w:r w:rsidR="006E3FCC">
        <w:t xml:space="preserve">Úvod práce, v souladu s instrukcemi </w:t>
      </w:r>
      <w:r w:rsidR="005D7FEC">
        <w:t>uvedenými</w:t>
      </w:r>
      <w:r w:rsidR="006E3FCC">
        <w:t xml:space="preserve"> v čl. 7 odst. 3. V</w:t>
      </w:r>
      <w:r w:rsidRPr="008C41CB">
        <w:t> textu práce a v biblio</w:t>
      </w:r>
      <w:r>
        <w:t>g</w:t>
      </w:r>
      <w:r w:rsidRPr="008C41CB">
        <w:t>rafii</w:t>
      </w:r>
      <w:r w:rsidRPr="00D74DCE">
        <w:t xml:space="preserve"> </w:t>
      </w:r>
      <w:r w:rsidR="006E3FCC">
        <w:t xml:space="preserve">je třeba využití AI </w:t>
      </w:r>
      <w:r w:rsidRPr="008C41CB">
        <w:t>řádně citovat, v souladu s platn</w:t>
      </w:r>
      <w:r>
        <w:t>ou</w:t>
      </w:r>
      <w:r w:rsidRPr="008C41CB">
        <w:t xml:space="preserve"> citační </w:t>
      </w:r>
      <w:r>
        <w:t>normou</w:t>
      </w:r>
      <w:r w:rsidR="005776FC">
        <w:t>.</w:t>
      </w:r>
      <w:r>
        <w:t xml:space="preserve"> </w:t>
      </w:r>
    </w:p>
    <w:p w14:paraId="31B80C7D" w14:textId="77777777" w:rsidR="004F03C8" w:rsidRPr="00897F38" w:rsidRDefault="004F03C8" w:rsidP="00B8512F">
      <w:pPr>
        <w:pStyle w:val="Seznam1"/>
        <w:ind w:left="442"/>
      </w:pPr>
    </w:p>
    <w:p w14:paraId="0497CF97" w14:textId="70E66660" w:rsidR="004F03C8" w:rsidRPr="00897F38" w:rsidRDefault="004F03C8" w:rsidP="00651024">
      <w:pPr>
        <w:pStyle w:val="Nzevlnku"/>
        <w:spacing w:after="0"/>
        <w:outlineLvl w:val="0"/>
      </w:pPr>
      <w:r w:rsidRPr="00897F38">
        <w:t>Článek 6</w:t>
      </w:r>
    </w:p>
    <w:p w14:paraId="4F037CD7" w14:textId="77777777" w:rsidR="004F03C8" w:rsidRPr="00897F38" w:rsidRDefault="004F03C8" w:rsidP="00B8512F">
      <w:pPr>
        <w:pStyle w:val="Nzevlnku"/>
        <w:spacing w:after="0"/>
      </w:pPr>
      <w:r>
        <w:t>Kvalitativní a kvantitativní parametry prací</w:t>
      </w:r>
    </w:p>
    <w:p w14:paraId="53D92BA8" w14:textId="77777777" w:rsidR="004F03C8" w:rsidRPr="00897F38" w:rsidRDefault="004F03C8" w:rsidP="007C6969">
      <w:pPr>
        <w:pStyle w:val="Seznam1"/>
        <w:numPr>
          <w:ilvl w:val="0"/>
          <w:numId w:val="19"/>
        </w:numPr>
        <w:ind w:left="426" w:hanging="426"/>
      </w:pPr>
      <w:r w:rsidRPr="00897F38">
        <w:t>Bakalářská práce:</w:t>
      </w:r>
    </w:p>
    <w:p w14:paraId="4D6CA6EB" w14:textId="1A93D2E2" w:rsidR="004F03C8" w:rsidRDefault="007C6969" w:rsidP="007C6969">
      <w:pPr>
        <w:pStyle w:val="Seznam1"/>
        <w:ind w:left="426" w:hanging="426"/>
      </w:pPr>
      <w:r>
        <w:tab/>
      </w:r>
      <w:r w:rsidR="004F03C8" w:rsidRPr="00897F38">
        <w:t>BP je obsahově soudržná a ucelená odborná písemná práce, kterou student zpracovává samostatně pod odborným vedením vedoucího práce</w:t>
      </w:r>
      <w:r w:rsidR="004F03C8">
        <w:t>.</w:t>
      </w:r>
      <w:r w:rsidR="004F03C8" w:rsidRPr="00897F38">
        <w:t xml:space="preserve"> </w:t>
      </w:r>
      <w:r w:rsidR="004F03C8">
        <w:t>Student</w:t>
      </w:r>
      <w:r w:rsidR="004F03C8" w:rsidRPr="00897F38">
        <w:t xml:space="preserve"> by</w:t>
      </w:r>
      <w:r w:rsidR="004F03C8">
        <w:t xml:space="preserve"> v ní</w:t>
      </w:r>
      <w:r w:rsidR="004F03C8" w:rsidRPr="00897F38">
        <w:t xml:space="preserve"> měl </w:t>
      </w:r>
      <w:r w:rsidR="004F03C8">
        <w:t>prokázat</w:t>
      </w:r>
      <w:r w:rsidR="004F03C8" w:rsidRPr="00897F38">
        <w:t xml:space="preserve"> schopnost kriticky pracovat s již publikovanými texty, zpracovávat koncepty a teorie v nich nalezené, a nacházet v nich relevantní odpovědi na zadanou otázku</w:t>
      </w:r>
      <w:r w:rsidR="004F03C8">
        <w:t xml:space="preserve"> či </w:t>
      </w:r>
      <w:r w:rsidR="004F03C8" w:rsidRPr="00897F38">
        <w:t xml:space="preserve">úkol. </w:t>
      </w:r>
    </w:p>
    <w:p w14:paraId="623FF092" w14:textId="340DDD01" w:rsidR="00651024" w:rsidRDefault="007C6969" w:rsidP="007C6969">
      <w:pPr>
        <w:pStyle w:val="Seznam1"/>
        <w:ind w:left="426" w:hanging="426"/>
      </w:pPr>
      <w:r>
        <w:tab/>
      </w:r>
      <w:r w:rsidR="00651024">
        <w:t>Ve studijních programech náležejících do oblasti vzdělávání Umění se BP zpravidla rozumí vytvořené a prezentované autorské dílo či soubor autorských děl, to vše vyjádřeno ve smysly vnímatelné podobě (praktický tvůrčí výstup). V teoretické části práce je zpravidla zdokumentován postup tvorby a zobrazena celková podoba díla, nebo ukázky z díla.</w:t>
      </w:r>
    </w:p>
    <w:p w14:paraId="5C4C6BDF" w14:textId="77777777" w:rsidR="004F03C8" w:rsidRPr="00897F38" w:rsidRDefault="004F03C8" w:rsidP="007C6969">
      <w:pPr>
        <w:pStyle w:val="Seznam1"/>
        <w:ind w:left="426" w:hanging="426"/>
      </w:pPr>
    </w:p>
    <w:p w14:paraId="13DC13CC" w14:textId="1C5425AE" w:rsidR="005D603A" w:rsidRDefault="005D603A">
      <w:pPr>
        <w:spacing w:after="160" w:line="259" w:lineRule="auto"/>
        <w:rPr>
          <w:rFonts w:ascii="Times New Roman" w:hAnsi="Times New Roman"/>
        </w:rPr>
      </w:pPr>
      <w:r>
        <w:br w:type="page"/>
      </w:r>
    </w:p>
    <w:p w14:paraId="6336489E" w14:textId="77777777" w:rsidR="004F03C8" w:rsidRPr="00897F38" w:rsidRDefault="004F03C8" w:rsidP="007C6969">
      <w:pPr>
        <w:pStyle w:val="Seznam1"/>
        <w:ind w:left="426" w:hanging="426"/>
      </w:pPr>
    </w:p>
    <w:p w14:paraId="7CF03A12" w14:textId="77777777" w:rsidR="004F03C8" w:rsidRPr="00897F38" w:rsidRDefault="004F03C8" w:rsidP="007C6969">
      <w:pPr>
        <w:pStyle w:val="Seznam1"/>
        <w:numPr>
          <w:ilvl w:val="0"/>
          <w:numId w:val="19"/>
        </w:numPr>
        <w:ind w:left="426" w:hanging="426"/>
      </w:pPr>
      <w:r w:rsidRPr="00897F38">
        <w:t>Diplomová práce:</w:t>
      </w:r>
    </w:p>
    <w:p w14:paraId="26F0B0E3" w14:textId="1F27BDDD" w:rsidR="004F03C8" w:rsidRPr="00897F38" w:rsidRDefault="005D603A" w:rsidP="007C6969">
      <w:pPr>
        <w:pStyle w:val="Seznam1"/>
        <w:ind w:left="426" w:hanging="426"/>
      </w:pPr>
      <w:r>
        <w:tab/>
      </w:r>
      <w:r w:rsidR="004F03C8" w:rsidRPr="00897F38">
        <w:t>DP je obsahově soudržná a ucelená tvůrčí práce, kterou student zpracovává samostatně pod odborným vedením vedoucího práce.</w:t>
      </w:r>
    </w:p>
    <w:p w14:paraId="7ABEC11D" w14:textId="624C2B58" w:rsidR="004F03C8" w:rsidRDefault="005D603A" w:rsidP="007C6969">
      <w:pPr>
        <w:pStyle w:val="Seznam1"/>
        <w:ind w:left="426" w:hanging="426"/>
      </w:pPr>
      <w:r>
        <w:tab/>
      </w:r>
      <w:r w:rsidR="004F03C8" w:rsidRPr="00897F38">
        <w:t xml:space="preserve">Základním požadavkem na obsah DP je samostatně a uceleně zpracovat vytýčené téma na základě teoretických, věcných i metodických poznatků, znalostí a dovedností získaných předchozím studiem a za použití základních tvůrčích metod přinést prakticky použitelné nové poznatky, pohledy či postoje. </w:t>
      </w:r>
    </w:p>
    <w:p w14:paraId="5C3DD1AD" w14:textId="52AB9A88" w:rsidR="00651024" w:rsidRDefault="005D603A" w:rsidP="007C6969">
      <w:pPr>
        <w:pStyle w:val="Seznam1"/>
        <w:ind w:left="426" w:hanging="426"/>
      </w:pPr>
      <w:r>
        <w:tab/>
      </w:r>
      <w:r w:rsidR="00651024">
        <w:t>Ve studijních programech náležejících do oblasti vzdělávání Umění se DP zpravidla rozumí vytvořené a prezentované autorské dílo či soubor autorských děl, to vše vyjádřeno ve smysly vnímatelné podobě (praktický tvůrčí výstup). V teoretické části práce je zpravidla zdokumentován postup tvorby a zobrazena celková podoba díla, nebo ukázky z díla.</w:t>
      </w:r>
    </w:p>
    <w:p w14:paraId="35BD5183" w14:textId="77777777" w:rsidR="004F03C8" w:rsidRPr="00897F38" w:rsidRDefault="004F03C8" w:rsidP="007C6969">
      <w:pPr>
        <w:pStyle w:val="Seznam1"/>
        <w:numPr>
          <w:ilvl w:val="0"/>
          <w:numId w:val="19"/>
        </w:numPr>
        <w:ind w:left="426" w:hanging="426"/>
      </w:pPr>
      <w:r w:rsidRPr="00897F38">
        <w:t>Rigorózní práce:</w:t>
      </w:r>
    </w:p>
    <w:p w14:paraId="3AECCF2E" w14:textId="4C5D17D4" w:rsidR="004F03C8" w:rsidRDefault="00A203DF" w:rsidP="007C6969">
      <w:pPr>
        <w:pStyle w:val="Seznam1"/>
        <w:ind w:left="426" w:hanging="426"/>
      </w:pPr>
      <w:r>
        <w:tab/>
      </w:r>
      <w:r w:rsidR="004F03C8" w:rsidRPr="00897F38">
        <w:t>RP je obsahově soudržná a ucelená odborná studie, kterou uchazeč zpracovává samostatně. RP má uchazeč prokázat hlubší znalosti ze zpracovávané tematiky</w:t>
      </w:r>
      <w:r w:rsidR="004F03C8">
        <w:t>,</w:t>
      </w:r>
      <w:r w:rsidR="004F03C8" w:rsidRPr="00897F38">
        <w:t xml:space="preserve"> schopnost tvůrčího zpracování odborného tématu na náležité obsahové a metodologické úrovni a schopnost samostatné </w:t>
      </w:r>
      <w:r w:rsidR="004F03C8">
        <w:t>práce</w:t>
      </w:r>
      <w:r w:rsidR="004F03C8" w:rsidRPr="00897F38">
        <w:t xml:space="preserve"> v oblasti výzkumu nebo vývoje nebo samostatné tvůrčí činnosti.</w:t>
      </w:r>
    </w:p>
    <w:p w14:paraId="29D4F838" w14:textId="28593054" w:rsidR="004F03C8" w:rsidRPr="00897F38" w:rsidRDefault="004F03C8" w:rsidP="007C6969">
      <w:pPr>
        <w:pStyle w:val="Seznam1"/>
        <w:numPr>
          <w:ilvl w:val="0"/>
          <w:numId w:val="19"/>
        </w:numPr>
        <w:ind w:left="426" w:hanging="426"/>
      </w:pPr>
      <w:r w:rsidRPr="009D2B54">
        <w:t>Minimální rozsah hlavní textové části závěrečných pr</w:t>
      </w:r>
      <w:r>
        <w:t>a</w:t>
      </w:r>
      <w:r w:rsidRPr="009D2B54">
        <w:t>cí</w:t>
      </w:r>
      <w:r w:rsidR="00651024">
        <w:t>,</w:t>
      </w:r>
      <w:r w:rsidRPr="009D2B54">
        <w:t xml:space="preserve"> tj. počet normostran vlastního</w:t>
      </w:r>
      <w:r w:rsidRPr="00897F38">
        <w:t xml:space="preserve"> textu (bez abstraktu, příloh a seznamu </w:t>
      </w:r>
      <w:r>
        <w:t xml:space="preserve">použité </w:t>
      </w:r>
      <w:r w:rsidRPr="00897F38">
        <w:t>literatury)</w:t>
      </w:r>
      <w:r>
        <w:t xml:space="preserve">, </w:t>
      </w:r>
      <w:r w:rsidRPr="00897F38">
        <w:t xml:space="preserve">minimální počet relevantních zdrojů v dané oblasti vzdělávání včetně cizojazyčných zdrojů </w:t>
      </w:r>
      <w:r>
        <w:t xml:space="preserve">a další parametry pro zajištění kvalitativní úrovně závěrečné kvalifikační práce </w:t>
      </w:r>
      <w:r w:rsidRPr="00897F38">
        <w:t>stanovuje vnitřní norma součásti</w:t>
      </w:r>
      <w:r>
        <w:t>.</w:t>
      </w:r>
    </w:p>
    <w:p w14:paraId="6A435462" w14:textId="77777777" w:rsidR="004F03C8" w:rsidRPr="00897F38" w:rsidRDefault="004F03C8" w:rsidP="00B8512F">
      <w:pPr>
        <w:pStyle w:val="Seznam1"/>
        <w:ind w:left="442"/>
      </w:pPr>
    </w:p>
    <w:p w14:paraId="34091DDA" w14:textId="77777777" w:rsidR="004F03C8" w:rsidRPr="00897F38" w:rsidRDefault="004F03C8" w:rsidP="00B8512F">
      <w:pPr>
        <w:pStyle w:val="Nzevlnku"/>
        <w:spacing w:after="0"/>
        <w:outlineLvl w:val="0"/>
      </w:pPr>
      <w:r w:rsidRPr="00897F38">
        <w:t>Článek 7</w:t>
      </w:r>
    </w:p>
    <w:p w14:paraId="5CCAFD66" w14:textId="77777777" w:rsidR="004F03C8" w:rsidRPr="00897F38" w:rsidRDefault="004F03C8" w:rsidP="00B8512F">
      <w:pPr>
        <w:pStyle w:val="Nzevlnku"/>
        <w:spacing w:after="0"/>
      </w:pPr>
      <w:r w:rsidRPr="00897F38">
        <w:t>Doporučená osnova práce</w:t>
      </w:r>
    </w:p>
    <w:p w14:paraId="72681DA6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Vnitřní norma součásti konkrétně definuje doporučenou osnovu závěrečných prací pro dané oblasti vzdělávání</w:t>
      </w:r>
      <w:r>
        <w:t xml:space="preserve"> studijní programy</w:t>
      </w:r>
      <w:r w:rsidRPr="00897F38">
        <w:t xml:space="preserve">. </w:t>
      </w:r>
      <w:r>
        <w:t>B</w:t>
      </w:r>
      <w:r w:rsidRPr="00897F38">
        <w:t>od</w:t>
      </w:r>
      <w:r>
        <w:t>y</w:t>
      </w:r>
      <w:r w:rsidRPr="00897F38">
        <w:t xml:space="preserve"> osnovy v odstavcí</w:t>
      </w:r>
      <w:r>
        <w:t>c</w:t>
      </w:r>
      <w:r w:rsidRPr="00897F38">
        <w:t xml:space="preserve">h </w:t>
      </w:r>
      <w:r>
        <w:t>4 až 9 tohoto článku se ve vnitřní normě použijí přiměřeně.</w:t>
      </w:r>
    </w:p>
    <w:p w14:paraId="1F466337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Abstrakt a klíčová slova - abstrakt obsahuje krátkou, přesnou, konkrétní a výstižnou charakteristiku obsahu práce. Má umožnit zapamatovat si a identifikovat klíčové údaje a fakta o práci. Měl by podat jasnou informaci o cílech, obsahu, použitých metodách, výsledcích a významu závěrečné práce. Klíčová slova mají vystihnout to nejdůležitější z textu a odpovídat teoretické i praktické části práce. Zpravidla se jedná o jednoslovné či víceslovné výrazy a ustálená slovní spojení, jména osob, názvy organizací, pojmenování předmětů atd. Rozsah abstraktu by měl být 5 až 10 řádků. Klíčová slova se oddělují čárkou a začínají malým písmenem (pokud se nejedná o vlastní název). Práce by měla obsahovat 3 až 8 klíčových slov. Abstrakt a klíčová slova jsou uvedena v jazyce práce</w:t>
      </w:r>
      <w:r>
        <w:t>,</w:t>
      </w:r>
      <w:r w:rsidRPr="00897F38">
        <w:t xml:space="preserve"> s anglickými ekvivalenty. </w:t>
      </w:r>
      <w:r>
        <w:t xml:space="preserve">U prací psaných v jiném než českém jazyce, mají abstrakt a klíčová slova rovněž české, příp. slovenské ekvivalenty. </w:t>
      </w:r>
      <w:r w:rsidRPr="00897F38">
        <w:t xml:space="preserve">Nástroj a nápověda pro tvorbu klíčových slov je na </w:t>
      </w:r>
      <w:r>
        <w:t>internetové</w:t>
      </w:r>
      <w:r w:rsidRPr="00897F38">
        <w:t xml:space="preserve"> adrese </w:t>
      </w:r>
      <w:hyperlink r:id="rId8" w:history="1">
        <w:r w:rsidRPr="00897F38">
          <w:rPr>
            <w:rStyle w:val="Hypertextovodkaz"/>
          </w:rPr>
          <w:t>https://keywords.k.utb.cz</w:t>
        </w:r>
      </w:hyperlink>
      <w:r w:rsidRPr="00897F38">
        <w:t xml:space="preserve">. </w:t>
      </w:r>
    </w:p>
    <w:p w14:paraId="6A58FCD6" w14:textId="47F9C834" w:rsidR="004F03C8" w:rsidRDefault="004F03C8" w:rsidP="00245AB3">
      <w:pPr>
        <w:pStyle w:val="Seznam1"/>
        <w:numPr>
          <w:ilvl w:val="0"/>
          <w:numId w:val="20"/>
        </w:numPr>
      </w:pPr>
      <w:r w:rsidRPr="00897F38">
        <w:t>Úvod - měl by obsahovat zdůvodnění výběru a aktuálnosti tématu a nastínění problému, který student bude řešit (popř. jak téma zapadá do tvůrčí činnosti pracoviště), současný stav řešení problematiky, stanovení cíle a pracovních hypotéz, očekávaný přínos práce.</w:t>
      </w:r>
      <w:r w:rsidR="00DA162B">
        <w:t xml:space="preserve"> </w:t>
      </w:r>
      <w:r w:rsidR="00916B6D">
        <w:t xml:space="preserve">V případě použití nástroje generativního modelu AI je třeba toto v rámci úvodu uvést, včetně názvu aplikace, </w:t>
      </w:r>
      <w:r w:rsidR="00043BCE">
        <w:t xml:space="preserve"> internetové</w:t>
      </w:r>
      <w:r w:rsidR="00916B6D">
        <w:t xml:space="preserve"> stránky aplikace a účelu použití. Student rovněž doplní, </w:t>
      </w:r>
      <w:r w:rsidR="00916B6D">
        <w:lastRenderedPageBreak/>
        <w:t xml:space="preserve">že po použití příslušného nástroje či nástrojů provedl kontrolu obsahu a přebírá za něj plnou zodpovědnost. </w:t>
      </w:r>
    </w:p>
    <w:p w14:paraId="72E87EFF" w14:textId="299E04D8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 xml:space="preserve">Teoretická východiska práce - tato část práce </w:t>
      </w:r>
      <w:r>
        <w:t>prezentuje</w:t>
      </w:r>
      <w:r w:rsidRPr="00897F38">
        <w:t xml:space="preserve"> </w:t>
      </w:r>
      <w:r>
        <w:t>podrobný přehled</w:t>
      </w:r>
      <w:r w:rsidRPr="00897F38">
        <w:t xml:space="preserve"> </w:t>
      </w:r>
      <w:r>
        <w:t>toho</w:t>
      </w:r>
      <w:r w:rsidRPr="00897F38">
        <w:t xml:space="preserve">, co </w:t>
      </w:r>
      <w:r>
        <w:t>bylo</w:t>
      </w:r>
      <w:r w:rsidRPr="00897F38">
        <w:t xml:space="preserve"> v domácí i zahraniční literatuře o zvolené problematice až </w:t>
      </w:r>
      <w:r>
        <w:t>doposud</w:t>
      </w:r>
      <w:r w:rsidRPr="00897F38">
        <w:t xml:space="preserve"> publikováno. Student prokazuje schopnost vyhledat, prostudovat, tematicky utřídit</w:t>
      </w:r>
      <w:r>
        <w:t>,</w:t>
      </w:r>
      <w:r w:rsidRPr="00897F38">
        <w:t xml:space="preserve"> analyzovat </w:t>
      </w:r>
      <w:r>
        <w:t xml:space="preserve">a syntetizovat poznatky z odborných zdrojů </w:t>
      </w:r>
      <w:r w:rsidRPr="00897F38">
        <w:t>z dané oblasti. Nezbytnou součástí jsou citace použitých zdrojů.</w:t>
      </w:r>
    </w:p>
    <w:p w14:paraId="5C5CF3FF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Cíle a úkoly práce, hypotézy - student přesně, stručně a srozumitelně definuje cíl práce. Formuluje úkoly práce krok po kroku. Zdůvodní a stanoví pracovní hypotézy, popř. formuluje výzkumnou otázku.</w:t>
      </w:r>
    </w:p>
    <w:p w14:paraId="7509651C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Metodika práce - student zde popisuje celkový metodologický přístup a uvádí konkrétní metody a postupy, jichž použil a na jejichž základě došel k uvedeným výsledkům a závěrům. Metody musejí být jasně popsány, aby podle nich bylo možno případně dosažené výsledky ověřit. Mezi použitými postupy by měly být i vhodné statistické metody.</w:t>
      </w:r>
    </w:p>
    <w:p w14:paraId="0478DD75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 xml:space="preserve">Výsledky - v této stěžejní části práce student názorně, stručně, přehledně a přesvědčivě prezentuje výsledky jak prostřednictvím prostého textu, tak tabelárně či graficky. Získané výsledky by měly být náležitě zhodnoceny (zvláště statisticky) a přiměřeně objektivně interpretovány ve srovnání se současným stavem poznání v oblasti dané problematiky podle literárních pramenů (zejména při sloučení této </w:t>
      </w:r>
      <w:r>
        <w:t>části</w:t>
      </w:r>
      <w:r w:rsidRPr="00897F38">
        <w:t xml:space="preserve"> s Disku</w:t>
      </w:r>
      <w:r>
        <w:t>z</w:t>
      </w:r>
      <w:r w:rsidRPr="00897F38">
        <w:t>í).</w:t>
      </w:r>
    </w:p>
    <w:p w14:paraId="2BD495C4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Diskuze - dosažené výsledky jsou zde konfrontovány se současným stavem řešené problematiky, jak je uveden v teoretické části práce</w:t>
      </w:r>
      <w:r w:rsidRPr="009D2B54">
        <w:t>. Může např. obsahovat popis a rozbor vývoje historických skutečností, filo</w:t>
      </w:r>
      <w:r>
        <w:t>z</w:t>
      </w:r>
      <w:r w:rsidRPr="009D2B54">
        <w:t>ofických, sociologických, pedagogických a jiných problémů. Měla by se zde vyskytnout informace, zda stanovené hypotézy práce byly potvrzeny, či zamítnuty a z jakého důvodu. Tato</w:t>
      </w:r>
      <w:r w:rsidRPr="00897F38">
        <w:t xml:space="preserve"> část práce může být spojena s Výsledky.</w:t>
      </w:r>
    </w:p>
    <w:p w14:paraId="158245E4" w14:textId="01DB4FE3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 xml:space="preserve">Závěr - jde o stručný souhrn dosažených výsledků, závěrů a poznatků v porovnání se stanoveným cílem a hypotézami. Ze závěru má být jasné, jakou problematikou se student zabýval a zejména k jakým závěrům dospěl. Autor by měl na základě zjištěných výsledků naznačit další problémy, kterým by bylo účelné věnovat pozornost, nastínit doporučení a návrhy, jejichž realizace by v praxi a popř. i v teorii (tj. další tvůrčí činnosti) pomohla vyřešit zkoumaný problém. </w:t>
      </w:r>
    </w:p>
    <w:p w14:paraId="41BFEC75" w14:textId="77777777" w:rsidR="004F03C8" w:rsidRPr="00897F38" w:rsidRDefault="004F03C8" w:rsidP="00245AB3">
      <w:pPr>
        <w:pStyle w:val="Seznam1"/>
        <w:numPr>
          <w:ilvl w:val="0"/>
          <w:numId w:val="20"/>
        </w:numPr>
      </w:pPr>
      <w:r w:rsidRPr="00897F38">
        <w:t>Seznam použité literatury -</w:t>
      </w:r>
    </w:p>
    <w:p w14:paraId="7ADF19EB" w14:textId="77777777" w:rsidR="004F03C8" w:rsidRPr="00897F38" w:rsidRDefault="004F03C8" w:rsidP="000A2134">
      <w:pPr>
        <w:pStyle w:val="Seznam1"/>
        <w:numPr>
          <w:ilvl w:val="1"/>
          <w:numId w:val="24"/>
        </w:numPr>
      </w:pPr>
      <w:r w:rsidRPr="00897F38">
        <w:t>Seznam použité literatury </w:t>
      </w:r>
      <w:r>
        <w:t xml:space="preserve">musí být </w:t>
      </w:r>
      <w:r w:rsidRPr="00897F38">
        <w:t xml:space="preserve">zpracován podle platných standardů. </w:t>
      </w:r>
    </w:p>
    <w:p w14:paraId="5BF24F45" w14:textId="77777777" w:rsidR="004F03C8" w:rsidRPr="00897F38" w:rsidRDefault="004F03C8" w:rsidP="000A2134">
      <w:pPr>
        <w:pStyle w:val="Seznam1"/>
        <w:numPr>
          <w:ilvl w:val="1"/>
          <w:numId w:val="24"/>
        </w:numPr>
      </w:pPr>
      <w:r>
        <w:t xml:space="preserve">V rámci UTB je </w:t>
      </w:r>
      <w:r w:rsidRPr="00897F38">
        <w:t xml:space="preserve">doporučována citační norma ČSN ISO 690 </w:t>
      </w:r>
      <w:r>
        <w:t>v platném znění</w:t>
      </w:r>
      <w:r w:rsidRPr="00897F38">
        <w:t>.</w:t>
      </w:r>
    </w:p>
    <w:p w14:paraId="79D7F07D" w14:textId="7EECD8CA" w:rsidR="004F03C8" w:rsidRPr="00B067D7" w:rsidRDefault="004F03C8" w:rsidP="000A2134">
      <w:pPr>
        <w:pStyle w:val="Seznam1"/>
        <w:numPr>
          <w:ilvl w:val="1"/>
          <w:numId w:val="24"/>
        </w:numPr>
        <w:spacing w:after="120"/>
      </w:pPr>
      <w:r w:rsidRPr="00B067D7">
        <w:t xml:space="preserve">Další normy a citační styly je možné používat pouze pokud jsou odborně odůvodnitelné a pokud jsou definovány </w:t>
      </w:r>
      <w:r>
        <w:t xml:space="preserve">a zdůvodněny </w:t>
      </w:r>
      <w:r w:rsidRPr="00B067D7">
        <w:t>ve vnitřní normě součásti (</w:t>
      </w:r>
      <w:r>
        <w:t xml:space="preserve">např. </w:t>
      </w:r>
      <w:r w:rsidRPr="00B067D7">
        <w:t xml:space="preserve">APA, </w:t>
      </w:r>
      <w:r w:rsidRPr="00245AB3">
        <w:t>Chicago,</w:t>
      </w:r>
      <w:r>
        <w:t xml:space="preserve"> MLA Style</w:t>
      </w:r>
      <w:r w:rsidRPr="00B067D7">
        <w:t xml:space="preserve">). Při použití jiné </w:t>
      </w:r>
      <w:r>
        <w:t xml:space="preserve">citační </w:t>
      </w:r>
      <w:r w:rsidRPr="00B067D7">
        <w:t>normy či citačního stylu</w:t>
      </w:r>
      <w:r>
        <w:t>,</w:t>
      </w:r>
      <w:r w:rsidRPr="00B067D7">
        <w:t xml:space="preserve"> </w:t>
      </w:r>
      <w:r>
        <w:t xml:space="preserve">než je doporučovaná citační norma ČSN ISO 690, </w:t>
      </w:r>
      <w:r w:rsidRPr="00B067D7">
        <w:t>je součást povinna vedoucí prací a studenty řádně v této normě či stylu odborně proškolit</w:t>
      </w:r>
      <w:r>
        <w:t>.</w:t>
      </w:r>
    </w:p>
    <w:p w14:paraId="6C31F739" w14:textId="77777777" w:rsidR="004F03C8" w:rsidRDefault="004F03C8" w:rsidP="000A2134">
      <w:pPr>
        <w:pStyle w:val="Odstavecseseznamem"/>
        <w:numPr>
          <w:ilvl w:val="1"/>
          <w:numId w:val="24"/>
        </w:numPr>
        <w:spacing w:after="120"/>
        <w:jc w:val="both"/>
        <w:rPr>
          <w:rFonts w:ascii="Times New Roman" w:hAnsi="Times New Roman"/>
        </w:rPr>
      </w:pPr>
      <w:r w:rsidRPr="00273EAC">
        <w:rPr>
          <w:rFonts w:ascii="Times New Roman" w:hAnsi="Times New Roman"/>
        </w:rPr>
        <w:t xml:space="preserve">Jako pomůcku mohou studenti využít dostupné generátory citací (s ohledem na zvolenou citační normu/styl) nebo Manuál pro šablonu závěrečné práce pod odkazem </w:t>
      </w:r>
      <w:hyperlink r:id="rId9" w:history="1">
        <w:r w:rsidRPr="00273EAC">
          <w:rPr>
            <w:rFonts w:ascii="Times New Roman" w:hAnsi="Times New Roman"/>
          </w:rPr>
          <w:t>https://www.utb.cz/student/dokumenty-a-sablony/bakalarske-prace/</w:t>
        </w:r>
      </w:hyperlink>
      <w:r w:rsidRPr="00273EAC">
        <w:rPr>
          <w:rFonts w:ascii="Times New Roman" w:hAnsi="Times New Roman"/>
        </w:rPr>
        <w:t>. Při využití jakéhokoliv nástroje či generátoru citací je nutné citace vždy zkontrolovat</w:t>
      </w:r>
      <w:r>
        <w:rPr>
          <w:rFonts w:ascii="Times New Roman" w:hAnsi="Times New Roman"/>
        </w:rPr>
        <w:t>.</w:t>
      </w:r>
    </w:p>
    <w:p w14:paraId="53E643CF" w14:textId="77777777" w:rsidR="004F03C8" w:rsidRDefault="004F03C8" w:rsidP="00B8512F">
      <w:pPr>
        <w:pStyle w:val="Seznam1"/>
        <w:ind w:left="442" w:hanging="442"/>
      </w:pPr>
    </w:p>
    <w:p w14:paraId="57B1C18C" w14:textId="77777777" w:rsidR="00DA6FCB" w:rsidRDefault="00DA6FCB">
      <w:pPr>
        <w:spacing w:after="160" w:line="259" w:lineRule="auto"/>
        <w:rPr>
          <w:rFonts w:ascii="Times New Roman" w:hAnsi="Times New Roman"/>
          <w:b/>
        </w:rPr>
      </w:pPr>
      <w:r>
        <w:br w:type="page"/>
      </w:r>
    </w:p>
    <w:p w14:paraId="43C45103" w14:textId="446AFE7C" w:rsidR="004F03C8" w:rsidRPr="00897F38" w:rsidRDefault="004F03C8" w:rsidP="00B8512F">
      <w:pPr>
        <w:pStyle w:val="Nzevlnku"/>
        <w:spacing w:after="0"/>
        <w:outlineLvl w:val="0"/>
      </w:pPr>
      <w:r w:rsidRPr="00897F38">
        <w:lastRenderedPageBreak/>
        <w:t>Článek 8</w:t>
      </w:r>
    </w:p>
    <w:p w14:paraId="5D64C0BF" w14:textId="77777777" w:rsidR="004F03C8" w:rsidRPr="00897F38" w:rsidRDefault="004F03C8" w:rsidP="00B8512F">
      <w:pPr>
        <w:pStyle w:val="Nzevlnku"/>
        <w:spacing w:after="0"/>
      </w:pPr>
      <w:r w:rsidRPr="00897F38">
        <w:t>Doporučená hodnotící kritéria BP a DP</w:t>
      </w:r>
    </w:p>
    <w:p w14:paraId="7D43455C" w14:textId="15B59A54" w:rsidR="004F03C8" w:rsidRPr="00897F38" w:rsidRDefault="004F03C8" w:rsidP="00B8512F">
      <w:pPr>
        <w:pStyle w:val="Seznam1"/>
      </w:pPr>
      <w:r w:rsidRPr="00897F38">
        <w:t xml:space="preserve">Výsledná klasifikace v posudcích vedoucího práce a </w:t>
      </w:r>
      <w:r w:rsidRPr="00DA6FCB">
        <w:rPr>
          <w:highlight w:val="green"/>
        </w:rPr>
        <w:t>oponenta práce</w:t>
      </w:r>
      <w:r w:rsidRPr="00897F38">
        <w:t xml:space="preserve"> vychází z jednotlivých hodnotících kritérií. Vnitřní norma součásti konkrétně stanovuje hodnotící kritéria s ohledem na oblasti vzdělávání.</w:t>
      </w:r>
      <w:r w:rsidRPr="00897F38" w:rsidDel="009A7AD3">
        <w:t xml:space="preserve"> </w:t>
      </w:r>
    </w:p>
    <w:p w14:paraId="0211833A" w14:textId="77777777" w:rsidR="00E1143A" w:rsidRDefault="00E1143A" w:rsidP="00B8512F">
      <w:pPr>
        <w:pStyle w:val="Seznam1"/>
      </w:pPr>
    </w:p>
    <w:p w14:paraId="18C8E2CB" w14:textId="3BAD4A8B" w:rsidR="004F03C8" w:rsidRPr="00897F38" w:rsidRDefault="004F03C8" w:rsidP="00B8512F">
      <w:pPr>
        <w:pStyle w:val="Seznam1"/>
      </w:pPr>
      <w:r w:rsidRPr="00897F38">
        <w:t>Doporučená hodnotící kritéria BP:</w:t>
      </w:r>
    </w:p>
    <w:p w14:paraId="6DB14FB3" w14:textId="77777777" w:rsidR="004F03C8" w:rsidRPr="00897F38" w:rsidRDefault="004F03C8" w:rsidP="000A2134">
      <w:pPr>
        <w:pStyle w:val="Seznam1"/>
        <w:numPr>
          <w:ilvl w:val="1"/>
          <w:numId w:val="25"/>
        </w:numPr>
      </w:pPr>
      <w:r w:rsidRPr="00897F38">
        <w:t>formulace cílů práce a metodika zpracování,</w:t>
      </w:r>
    </w:p>
    <w:p w14:paraId="464B6A95" w14:textId="77777777" w:rsidR="004F03C8" w:rsidRPr="00897F38" w:rsidRDefault="004F03C8" w:rsidP="000A2134">
      <w:pPr>
        <w:pStyle w:val="Seznam1"/>
        <w:numPr>
          <w:ilvl w:val="1"/>
          <w:numId w:val="25"/>
        </w:numPr>
      </w:pPr>
      <w:r w:rsidRPr="00897F38">
        <w:t xml:space="preserve">práce s daty a informacemi, </w:t>
      </w:r>
    </w:p>
    <w:p w14:paraId="5644A6FA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 xml:space="preserve">celkový postup řešení, </w:t>
      </w:r>
    </w:p>
    <w:p w14:paraId="22C69E49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 xml:space="preserve">členění práce (kapitoly, podkapitoly, odstavce), </w:t>
      </w:r>
    </w:p>
    <w:p w14:paraId="38B32BB7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>práce s literárními a jinými zdroji (citace, norma),</w:t>
      </w:r>
    </w:p>
    <w:p w14:paraId="4CA0D31D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>úroveň jazykového zpracování,</w:t>
      </w:r>
    </w:p>
    <w:p w14:paraId="50CFCBE3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>přesnost formulací a práce s odborným jazykem,</w:t>
      </w:r>
    </w:p>
    <w:p w14:paraId="4ECDA0D3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 xml:space="preserve">formální zpracování – celkový dojem, </w:t>
      </w:r>
    </w:p>
    <w:p w14:paraId="419FA4EE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>splnění cílů práce, závěry práce a jejich formulace,</w:t>
      </w:r>
    </w:p>
    <w:p w14:paraId="248715FB" w14:textId="77777777" w:rsidR="004F03C8" w:rsidRPr="006D3062" w:rsidRDefault="004F03C8" w:rsidP="000A2134">
      <w:pPr>
        <w:pStyle w:val="Seznam1"/>
        <w:numPr>
          <w:ilvl w:val="1"/>
          <w:numId w:val="25"/>
        </w:numPr>
      </w:pPr>
      <w:r w:rsidRPr="006D3062">
        <w:t>abstrakt a klíčová slova odpovídají obsahu práce.</w:t>
      </w:r>
    </w:p>
    <w:p w14:paraId="64A90DD8" w14:textId="77777777" w:rsidR="00245AB3" w:rsidRDefault="00245AB3" w:rsidP="00B8512F">
      <w:pPr>
        <w:pStyle w:val="Seznam1"/>
      </w:pPr>
    </w:p>
    <w:p w14:paraId="6D62F7A7" w14:textId="21A2266E" w:rsidR="004F03C8" w:rsidRPr="006D3062" w:rsidRDefault="004F03C8" w:rsidP="00B8512F">
      <w:pPr>
        <w:pStyle w:val="Seznam1"/>
      </w:pPr>
      <w:r w:rsidRPr="006D3062">
        <w:t>Doporučená hodnotící kritéria DP:</w:t>
      </w:r>
    </w:p>
    <w:p w14:paraId="08C3A7B9" w14:textId="77777777" w:rsidR="004F03C8" w:rsidRPr="00260CC8" w:rsidRDefault="004F03C8" w:rsidP="00245AB3">
      <w:pPr>
        <w:pStyle w:val="Seznam1"/>
        <w:numPr>
          <w:ilvl w:val="1"/>
          <w:numId w:val="21"/>
        </w:numPr>
      </w:pPr>
      <w:r w:rsidRPr="00260CC8">
        <w:t xml:space="preserve">zaměření práce a její význam z hlediska profilu absolventa, </w:t>
      </w:r>
    </w:p>
    <w:p w14:paraId="550626F8" w14:textId="77777777" w:rsidR="004F03C8" w:rsidRPr="006D3062" w:rsidRDefault="004F03C8" w:rsidP="00245AB3">
      <w:pPr>
        <w:pStyle w:val="Seznam1"/>
        <w:numPr>
          <w:ilvl w:val="1"/>
          <w:numId w:val="21"/>
        </w:numPr>
      </w:pPr>
      <w:r w:rsidRPr="006D3062">
        <w:t xml:space="preserve">formulace cílů práce a metodika zpracování, </w:t>
      </w:r>
    </w:p>
    <w:p w14:paraId="6811CBDD" w14:textId="77777777" w:rsidR="004F03C8" w:rsidRPr="006D3062" w:rsidRDefault="004F03C8" w:rsidP="00245AB3">
      <w:pPr>
        <w:pStyle w:val="Seznam1"/>
        <w:numPr>
          <w:ilvl w:val="1"/>
          <w:numId w:val="21"/>
        </w:numPr>
      </w:pPr>
      <w:r w:rsidRPr="006D3062">
        <w:t>celkový postup řešení a práce s daty a informacemi,</w:t>
      </w:r>
    </w:p>
    <w:p w14:paraId="0DC6B9FA" w14:textId="77777777" w:rsidR="004F03C8" w:rsidRPr="006D3062" w:rsidRDefault="004F03C8" w:rsidP="00245AB3">
      <w:pPr>
        <w:pStyle w:val="Seznam1"/>
        <w:numPr>
          <w:ilvl w:val="1"/>
          <w:numId w:val="21"/>
        </w:numPr>
      </w:pPr>
      <w:r w:rsidRPr="006D3062">
        <w:t>teoretické zázemí autora,</w:t>
      </w:r>
    </w:p>
    <w:p w14:paraId="1BD95363" w14:textId="77777777" w:rsidR="004F03C8" w:rsidRPr="006D3062" w:rsidRDefault="004F03C8" w:rsidP="00245AB3">
      <w:pPr>
        <w:pStyle w:val="Seznam1"/>
        <w:numPr>
          <w:ilvl w:val="1"/>
          <w:numId w:val="21"/>
        </w:numPr>
      </w:pPr>
      <w:r w:rsidRPr="006D3062">
        <w:t>členění práce (kapitoly, podkapitoly, odstavce),</w:t>
      </w:r>
    </w:p>
    <w:p w14:paraId="7B60ACD7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>práce s literárními a jinými zdroji (citace, norma),</w:t>
      </w:r>
    </w:p>
    <w:p w14:paraId="46D3B6EE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úroveň jazykového zpracování, </w:t>
      </w:r>
    </w:p>
    <w:p w14:paraId="431DA7FF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přesnost formulací a práce s odborným jazykem, </w:t>
      </w:r>
    </w:p>
    <w:p w14:paraId="63C2ABD0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formální zpracování – celkový dojem, </w:t>
      </w:r>
    </w:p>
    <w:p w14:paraId="3E464406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splnění cílů práce, závěry práce a jejich formulace, </w:t>
      </w:r>
    </w:p>
    <w:p w14:paraId="28AC5E84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odborný přínos práce a její praktické využití, </w:t>
      </w:r>
    </w:p>
    <w:p w14:paraId="77B2BA9A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>abstrakt a klíčová slova odpovídají obsahu práce,</w:t>
      </w:r>
    </w:p>
    <w:p w14:paraId="1EAD9F2F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 xml:space="preserve">přístup autora k řešení zadané problematiky, </w:t>
      </w:r>
    </w:p>
    <w:p w14:paraId="05C07DA8" w14:textId="77777777" w:rsidR="004F03C8" w:rsidRPr="00897F38" w:rsidRDefault="004F03C8" w:rsidP="00245AB3">
      <w:pPr>
        <w:pStyle w:val="Seznam1"/>
        <w:numPr>
          <w:ilvl w:val="1"/>
          <w:numId w:val="21"/>
        </w:numPr>
      </w:pPr>
      <w:r w:rsidRPr="00897F38">
        <w:t>spolupráce autora s vedoucím práce a ústavem.</w:t>
      </w:r>
    </w:p>
    <w:p w14:paraId="44A1569F" w14:textId="77777777" w:rsidR="004F03C8" w:rsidRPr="00897F38" w:rsidRDefault="004F03C8" w:rsidP="00B8512F">
      <w:pPr>
        <w:pStyle w:val="Seznam1"/>
        <w:ind w:left="442"/>
      </w:pPr>
    </w:p>
    <w:p w14:paraId="20A03EF2" w14:textId="77777777" w:rsidR="000A2134" w:rsidRDefault="000A2134">
      <w:pPr>
        <w:spacing w:after="160" w:line="259" w:lineRule="auto"/>
        <w:rPr>
          <w:rFonts w:ascii="Times New Roman" w:hAnsi="Times New Roman"/>
          <w:b/>
        </w:rPr>
      </w:pPr>
      <w:r>
        <w:br w:type="page"/>
      </w:r>
    </w:p>
    <w:p w14:paraId="7C84DB43" w14:textId="2B4C13CC" w:rsidR="004F03C8" w:rsidRPr="00897F38" w:rsidRDefault="004F03C8" w:rsidP="00B8512F">
      <w:pPr>
        <w:pStyle w:val="Nzevlnku"/>
        <w:spacing w:after="0"/>
        <w:outlineLvl w:val="0"/>
      </w:pPr>
      <w:r w:rsidRPr="00897F38">
        <w:lastRenderedPageBreak/>
        <w:t>Článek 9</w:t>
      </w:r>
    </w:p>
    <w:p w14:paraId="0FDCA0D0" w14:textId="77777777" w:rsidR="004F03C8" w:rsidRPr="00897F38" w:rsidRDefault="004F03C8" w:rsidP="00B8512F">
      <w:pPr>
        <w:pStyle w:val="Nzevlnku"/>
        <w:spacing w:after="0"/>
      </w:pPr>
      <w:r w:rsidRPr="00897F38">
        <w:t xml:space="preserve">Vyjádření </w:t>
      </w:r>
      <w:r>
        <w:t>E</w:t>
      </w:r>
      <w:r w:rsidRPr="00897F38">
        <w:t xml:space="preserve">tické komise </w:t>
      </w:r>
      <w:r>
        <w:t>pro výzkum UTB</w:t>
      </w:r>
    </w:p>
    <w:p w14:paraId="1E120EA0" w14:textId="2A3B8D0E" w:rsidR="004F03C8" w:rsidRDefault="004F03C8" w:rsidP="00B8512F">
      <w:pPr>
        <w:pStyle w:val="Seznam1"/>
        <w:tabs>
          <w:tab w:val="left" w:pos="0"/>
        </w:tabs>
      </w:pPr>
      <w:r>
        <w:rPr>
          <w:color w:val="000000"/>
        </w:rPr>
        <w:t>Podmínky pro posouzení práce Etickou komisí výzkumu stanoví Statut Etické komise pro</w:t>
      </w:r>
      <w:r w:rsidR="00245AB3">
        <w:rPr>
          <w:color w:val="000000"/>
        </w:rPr>
        <w:t xml:space="preserve"> </w:t>
      </w:r>
      <w:r>
        <w:rPr>
          <w:color w:val="000000"/>
        </w:rPr>
        <w:t xml:space="preserve">výzkum na Univerzitě Tomáše Bati ve Zlíně a Jednací řád Etické komise pro výzkum Univerzity Tomáše Bati ve Zlíně v platném znění. </w:t>
      </w:r>
    </w:p>
    <w:p w14:paraId="4EEC36FC" w14:textId="77777777" w:rsidR="004F03C8" w:rsidRDefault="004F03C8" w:rsidP="000A2134">
      <w:pPr>
        <w:pStyle w:val="Seznam1"/>
      </w:pPr>
    </w:p>
    <w:p w14:paraId="570630F8" w14:textId="77777777" w:rsidR="004F03C8" w:rsidRPr="00897F38" w:rsidRDefault="004F03C8" w:rsidP="00B8512F">
      <w:pPr>
        <w:pStyle w:val="st"/>
        <w:spacing w:before="480"/>
        <w:outlineLvl w:val="0"/>
      </w:pPr>
      <w:r w:rsidRPr="00897F38">
        <w:t>Část ČTVRTÁ</w:t>
      </w:r>
    </w:p>
    <w:p w14:paraId="2391889D" w14:textId="77777777" w:rsidR="004F03C8" w:rsidRPr="00897F38" w:rsidRDefault="004F03C8" w:rsidP="00B8512F">
      <w:pPr>
        <w:pStyle w:val="Nzevsti"/>
        <w:rPr>
          <w:color w:val="3366FF"/>
        </w:rPr>
      </w:pPr>
      <w:r w:rsidRPr="00897F38">
        <w:t>POSTUP při podezření na nepůvodnost závěrečných prací studentů UTB</w:t>
      </w:r>
    </w:p>
    <w:p w14:paraId="2132C5CE" w14:textId="77777777" w:rsidR="004F03C8" w:rsidRPr="00897F38" w:rsidRDefault="004F03C8" w:rsidP="00B8512F">
      <w:pPr>
        <w:pStyle w:val="Nzevlnku"/>
        <w:spacing w:after="0"/>
        <w:outlineLvl w:val="0"/>
      </w:pPr>
    </w:p>
    <w:p w14:paraId="33DB305A" w14:textId="77777777" w:rsidR="004F03C8" w:rsidRPr="00897F38" w:rsidRDefault="004F03C8" w:rsidP="00B8512F">
      <w:pPr>
        <w:pStyle w:val="Nzevlnku"/>
        <w:spacing w:after="0"/>
        <w:outlineLvl w:val="0"/>
      </w:pPr>
      <w:r w:rsidRPr="00897F38">
        <w:t>Článek 10</w:t>
      </w:r>
    </w:p>
    <w:p w14:paraId="7ADAAF3A" w14:textId="77777777" w:rsidR="004F03C8" w:rsidRPr="00897F38" w:rsidRDefault="004F03C8" w:rsidP="00B8512F">
      <w:pPr>
        <w:pStyle w:val="Nzevlnku"/>
        <w:spacing w:after="0"/>
      </w:pPr>
      <w:r w:rsidRPr="00897F38">
        <w:t>Základní ustanovení</w:t>
      </w:r>
    </w:p>
    <w:p w14:paraId="32814FAA" w14:textId="77777777" w:rsidR="004F03C8" w:rsidRDefault="004F03C8" w:rsidP="00B8512F">
      <w:pPr>
        <w:pStyle w:val="Seznam1"/>
        <w:rPr>
          <w:color w:val="000000"/>
        </w:rPr>
      </w:pPr>
      <w:r>
        <w:rPr>
          <w:color w:val="000000"/>
        </w:rPr>
        <w:t xml:space="preserve">(1) </w:t>
      </w:r>
      <w:r w:rsidRPr="00897F38">
        <w:rPr>
          <w:color w:val="000000"/>
        </w:rPr>
        <w:t xml:space="preserve">Pro odhalování plagiátů mezi pracemi využívá UTB systém Theses.cz. </w:t>
      </w:r>
    </w:p>
    <w:p w14:paraId="25D9EF85" w14:textId="77777777" w:rsidR="004F03C8" w:rsidRPr="00897F38" w:rsidRDefault="004F03C8" w:rsidP="00B8512F">
      <w:pPr>
        <w:pStyle w:val="Seznam1"/>
        <w:ind w:left="426" w:hanging="426"/>
        <w:rPr>
          <w:color w:val="000000"/>
        </w:rPr>
      </w:pPr>
      <w:r>
        <w:rPr>
          <w:color w:val="000000"/>
        </w:rPr>
        <w:t xml:space="preserve">(2) </w:t>
      </w:r>
      <w:r w:rsidRPr="00897F38">
        <w:rPr>
          <w:color w:val="000000"/>
        </w:rPr>
        <w:t xml:space="preserve">Obecně lze za podezřelou na nepůvodnost (plagiát) považovat práci, pro kterou systém Theses.cz vykazuje více než 10% shodu. Pro vyhodnocení podezření na nepůvodnost je </w:t>
      </w:r>
      <w:r>
        <w:rPr>
          <w:color w:val="000000"/>
        </w:rPr>
        <w:t xml:space="preserve">vždy </w:t>
      </w:r>
      <w:r w:rsidRPr="00897F38">
        <w:rPr>
          <w:color w:val="000000"/>
        </w:rPr>
        <w:t>nutné kvalifikované posouzení vedoucím práce.</w:t>
      </w:r>
    </w:p>
    <w:p w14:paraId="34C69516" w14:textId="77777777" w:rsidR="004F03C8" w:rsidRPr="00897F38" w:rsidRDefault="004F03C8" w:rsidP="00B8512F">
      <w:pPr>
        <w:pStyle w:val="Seznam1"/>
        <w:tabs>
          <w:tab w:val="left" w:pos="426"/>
        </w:tabs>
        <w:ind w:left="442"/>
        <w:rPr>
          <w:color w:val="000000"/>
        </w:rPr>
      </w:pPr>
    </w:p>
    <w:p w14:paraId="415249AE" w14:textId="77777777" w:rsidR="004F03C8" w:rsidRPr="00897F38" w:rsidRDefault="004F03C8" w:rsidP="00B8512F">
      <w:pPr>
        <w:jc w:val="center"/>
        <w:rPr>
          <w:rFonts w:ascii="Times New Roman" w:hAnsi="Times New Roman"/>
          <w:b/>
          <w:bCs/>
        </w:rPr>
      </w:pPr>
      <w:r w:rsidRPr="00897F38">
        <w:rPr>
          <w:rFonts w:ascii="Times New Roman" w:hAnsi="Times New Roman"/>
          <w:b/>
          <w:bCs/>
        </w:rPr>
        <w:t>Článek 11</w:t>
      </w:r>
    </w:p>
    <w:p w14:paraId="0CE16624" w14:textId="77777777" w:rsidR="004F03C8" w:rsidRPr="00897F38" w:rsidRDefault="004F03C8" w:rsidP="00B8512F">
      <w:pPr>
        <w:jc w:val="center"/>
        <w:rPr>
          <w:rFonts w:ascii="Times New Roman" w:hAnsi="Times New Roman"/>
          <w:b/>
          <w:bCs/>
        </w:rPr>
      </w:pPr>
      <w:r w:rsidRPr="00897F38">
        <w:rPr>
          <w:rFonts w:ascii="Times New Roman" w:hAnsi="Times New Roman"/>
          <w:b/>
          <w:bCs/>
        </w:rPr>
        <w:t>Stanovený postup</w:t>
      </w:r>
    </w:p>
    <w:p w14:paraId="3E1822F5" w14:textId="77777777" w:rsidR="004F03C8" w:rsidRPr="00897F38" w:rsidRDefault="004F03C8" w:rsidP="00B8512F">
      <w:pPr>
        <w:pStyle w:val="Odstavecseseznamem"/>
        <w:numPr>
          <w:ilvl w:val="0"/>
          <w:numId w:val="11"/>
        </w:numPr>
        <w:spacing w:before="240"/>
        <w:ind w:left="426" w:hanging="426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 xml:space="preserve">Termíny pro odevzdání prací musí být stanovené s dostatečnou časovou rezervou potřebnou pro kontrolu prací systémem na odhalování plagiátů Theses.cz. Termíny jsou zveřejněny </w:t>
      </w:r>
      <w:r>
        <w:rPr>
          <w:rFonts w:ascii="Times New Roman" w:hAnsi="Times New Roman"/>
        </w:rPr>
        <w:t>každou součástí</w:t>
      </w:r>
      <w:r w:rsidRPr="00897F38">
        <w:rPr>
          <w:rFonts w:ascii="Times New Roman" w:hAnsi="Times New Roman"/>
        </w:rPr>
        <w:t xml:space="preserve"> na jejích </w:t>
      </w:r>
      <w:r>
        <w:rPr>
          <w:rFonts w:ascii="Times New Roman" w:hAnsi="Times New Roman"/>
        </w:rPr>
        <w:t xml:space="preserve">internetových </w:t>
      </w:r>
      <w:r w:rsidRPr="00897F38">
        <w:rPr>
          <w:rFonts w:ascii="Times New Roman" w:hAnsi="Times New Roman"/>
        </w:rPr>
        <w:t>stránkách v časovém plánu výuky pro daný akademický rok.</w:t>
      </w:r>
    </w:p>
    <w:p w14:paraId="3F01ED77" w14:textId="77777777" w:rsidR="004F03C8" w:rsidRPr="00260CC8" w:rsidRDefault="004F03C8" w:rsidP="00B8512F">
      <w:pPr>
        <w:pStyle w:val="Odstavecseseznamem"/>
        <w:numPr>
          <w:ilvl w:val="0"/>
          <w:numId w:val="11"/>
        </w:numPr>
        <w:spacing w:before="120"/>
        <w:ind w:left="425" w:hanging="425"/>
        <w:contextualSpacing w:val="0"/>
        <w:jc w:val="both"/>
        <w:rPr>
          <w:rFonts w:ascii="Times New Roman" w:hAnsi="Times New Roman"/>
        </w:rPr>
      </w:pPr>
      <w:r w:rsidRPr="00260CC8">
        <w:rPr>
          <w:rFonts w:ascii="Times New Roman" w:hAnsi="Times New Roman"/>
        </w:rPr>
        <w:t xml:space="preserve">Při odevzdání práce příslušný ústav zkontroluje údaje zadané v IS/STAG a zkontroluje vložený soubor, zda odpovídá požadavkům daným příslušnou vnitřní normou součásti.   </w:t>
      </w:r>
    </w:p>
    <w:p w14:paraId="47FFCD9D" w14:textId="77777777" w:rsidR="004F03C8" w:rsidRPr="00897F38" w:rsidRDefault="004F03C8" w:rsidP="00B8512F">
      <w:pPr>
        <w:pStyle w:val="Odstavecseseznamem"/>
        <w:numPr>
          <w:ilvl w:val="0"/>
          <w:numId w:val="11"/>
        </w:numPr>
        <w:spacing w:before="120"/>
        <w:ind w:left="425" w:hanging="425"/>
        <w:contextualSpacing w:val="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 xml:space="preserve">Práce odevzdaná do IS/STAG je automaticky </w:t>
      </w:r>
      <w:r>
        <w:rPr>
          <w:rFonts w:ascii="Times New Roman" w:hAnsi="Times New Roman"/>
        </w:rPr>
        <w:t>odeslána</w:t>
      </w:r>
      <w:r w:rsidRPr="00897F38">
        <w:rPr>
          <w:rFonts w:ascii="Times New Roman" w:hAnsi="Times New Roman"/>
        </w:rPr>
        <w:t xml:space="preserve"> do systému Theses.cz následující den poté, co je </w:t>
      </w:r>
      <w:r>
        <w:rPr>
          <w:rFonts w:ascii="Times New Roman" w:hAnsi="Times New Roman"/>
        </w:rPr>
        <w:t>asistentkou</w:t>
      </w:r>
      <w:r w:rsidRPr="00897F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příslušného ústavu</w:t>
      </w:r>
      <w:r w:rsidRPr="00897F38">
        <w:rPr>
          <w:rFonts w:ascii="Times New Roman" w:hAnsi="Times New Roman"/>
        </w:rPr>
        <w:t xml:space="preserve"> doplněn</w:t>
      </w:r>
      <w:r>
        <w:rPr>
          <w:rFonts w:ascii="Times New Roman" w:hAnsi="Times New Roman"/>
        </w:rPr>
        <w:t>o</w:t>
      </w:r>
      <w:r w:rsidRPr="00897F38">
        <w:rPr>
          <w:rFonts w:ascii="Times New Roman" w:hAnsi="Times New Roman"/>
        </w:rPr>
        <w:t xml:space="preserve"> do formuláře AN0030 (vysokoškolské kvalifikační práce) datum odevzdání (v šedém klientu IS/STAG). Výsledky kontroly jsou staženy ze systému Theses.cz do IS/STAG zpravidla následující den. Doba kontroly závisí na aktuálním zatížení systému a může trvat až 5 dnů. Pokud nejsou výsledky kontroly nahrány do IS/STAG ani po uplynutí této lhůty, je třeba se obrátit na technickou podporu </w:t>
      </w:r>
      <w:r>
        <w:rPr>
          <w:rFonts w:ascii="Times New Roman" w:hAnsi="Times New Roman"/>
        </w:rPr>
        <w:t xml:space="preserve">IS/STAG </w:t>
      </w:r>
      <w:r w:rsidRPr="00897F38">
        <w:rPr>
          <w:rFonts w:ascii="Times New Roman" w:hAnsi="Times New Roman"/>
        </w:rPr>
        <w:t>(</w:t>
      </w:r>
      <w:hyperlink r:id="rId10" w:history="1">
        <w:r w:rsidRPr="00897F38">
          <w:rPr>
            <w:rStyle w:val="Hypertextovodkaz"/>
            <w:rFonts w:ascii="Times New Roman" w:hAnsi="Times New Roman"/>
          </w:rPr>
          <w:t>stag@utb.cz</w:t>
        </w:r>
      </w:hyperlink>
      <w:r w:rsidRPr="00897F38">
        <w:rPr>
          <w:rFonts w:ascii="Times New Roman" w:hAnsi="Times New Roman"/>
        </w:rPr>
        <w:t>).</w:t>
      </w:r>
    </w:p>
    <w:p w14:paraId="3B7FE2A4" w14:textId="77777777" w:rsidR="004F03C8" w:rsidRPr="00897F38" w:rsidRDefault="004F03C8" w:rsidP="00B8512F">
      <w:pPr>
        <w:pStyle w:val="Odstavecseseznamem"/>
        <w:numPr>
          <w:ilvl w:val="0"/>
          <w:numId w:val="11"/>
        </w:numPr>
        <w:spacing w:before="120"/>
        <w:ind w:left="426" w:hanging="426"/>
        <w:contextualSpacing w:val="0"/>
        <w:jc w:val="both"/>
        <w:rPr>
          <w:rFonts w:ascii="Times New Roman" w:hAnsi="Times New Roman"/>
        </w:rPr>
      </w:pPr>
      <w:r w:rsidRPr="00A53D62">
        <w:rPr>
          <w:rFonts w:ascii="Times New Roman" w:hAnsi="Times New Roman"/>
        </w:rPr>
        <w:t>Posuzovatel (vedoucí práce nebo pověřená osob</w:t>
      </w:r>
      <w:r w:rsidRPr="00897F38">
        <w:rPr>
          <w:rFonts w:ascii="Times New Roman" w:hAnsi="Times New Roman"/>
        </w:rPr>
        <w:t>a) na základě výsledků ze systému Theses.cz označí všechny jím vedené práce v IS/STAG (záložka „IS/STAG“ - „Kontrola plagiátorství“, pole „Kontrola plagiátorství“ a „Posouzení podobnosti“) hodnocením: „Posouzen – není plagiát“ nebo „Posouzen – je plagiát“. Za provedení vyhodnocení v nejkratší možné době po ukončení kontroly práce v IS/STAG je odpovědný vedoucí práce.</w:t>
      </w:r>
    </w:p>
    <w:p w14:paraId="342688EB" w14:textId="762DE333" w:rsidR="004F03C8" w:rsidRPr="00897F38" w:rsidRDefault="004F03C8" w:rsidP="00B8512F">
      <w:pPr>
        <w:pStyle w:val="Odstavecseseznamem"/>
        <w:numPr>
          <w:ilvl w:val="0"/>
          <w:numId w:val="11"/>
        </w:numPr>
        <w:spacing w:before="120"/>
        <w:ind w:left="426" w:hanging="426"/>
        <w:contextualSpacing w:val="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>V případně podezření na nepůvodnost práce</w:t>
      </w:r>
      <w:r>
        <w:rPr>
          <w:rFonts w:ascii="Times New Roman" w:hAnsi="Times New Roman"/>
        </w:rPr>
        <w:t xml:space="preserve"> s návrhem </w:t>
      </w:r>
      <w:r w:rsidRPr="00897F38">
        <w:rPr>
          <w:rFonts w:ascii="Times New Roman" w:hAnsi="Times New Roman"/>
        </w:rPr>
        <w:t xml:space="preserve">hodnocení stupněm „F“ </w:t>
      </w:r>
      <w:r>
        <w:rPr>
          <w:rFonts w:ascii="Times New Roman" w:hAnsi="Times New Roman"/>
        </w:rPr>
        <w:t>je</w:t>
      </w:r>
      <w:r w:rsidRPr="00897F38">
        <w:rPr>
          <w:rFonts w:ascii="Times New Roman" w:hAnsi="Times New Roman"/>
        </w:rPr>
        <w:t xml:space="preserve"> vedoucí práce </w:t>
      </w:r>
      <w:del w:id="5" w:author="Lenka Drábková" w:date="2024-05-07T12:30:00Z">
        <w:r w:rsidRPr="00DA6FCB" w:rsidDel="00BA0588">
          <w:rPr>
            <w:rFonts w:ascii="Times New Roman" w:hAnsi="Times New Roman"/>
            <w:highlight w:val="green"/>
          </w:rPr>
          <w:delText>nebo oponent</w:delText>
        </w:r>
        <w:r w:rsidRPr="00897F38" w:rsidDel="00BA0588">
          <w:rPr>
            <w:rFonts w:ascii="Times New Roman" w:hAnsi="Times New Roman"/>
          </w:rPr>
          <w:delText xml:space="preserve"> </w:delText>
        </w:r>
      </w:del>
      <w:r>
        <w:rPr>
          <w:rFonts w:ascii="Times New Roman" w:hAnsi="Times New Roman"/>
        </w:rPr>
        <w:t>povinen</w:t>
      </w:r>
      <w:r w:rsidRPr="00897F38">
        <w:rPr>
          <w:rFonts w:ascii="Times New Roman" w:hAnsi="Times New Roman"/>
        </w:rPr>
        <w:t xml:space="preserve"> tuto skutečnost oznámit neprodleně </w:t>
      </w:r>
      <w:r>
        <w:rPr>
          <w:rFonts w:ascii="Times New Roman" w:hAnsi="Times New Roman"/>
        </w:rPr>
        <w:t>vedoucímu zaměstnanci</w:t>
      </w:r>
      <w:r w:rsidRPr="00897F38">
        <w:rPr>
          <w:rFonts w:ascii="Times New Roman" w:hAnsi="Times New Roman"/>
        </w:rPr>
        <w:t xml:space="preserve"> příslušného ústavu</w:t>
      </w:r>
      <w:r>
        <w:rPr>
          <w:rFonts w:ascii="Times New Roman" w:hAnsi="Times New Roman"/>
        </w:rPr>
        <w:t xml:space="preserve"> a garantovi SP.</w:t>
      </w:r>
      <w:r w:rsidRPr="00897F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Vedoucí zaměstnanec ústavu poté neprodleně informuje</w:t>
      </w:r>
      <w:r w:rsidRPr="00897F3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písemnou formou </w:t>
      </w:r>
      <w:r w:rsidRPr="00897F38">
        <w:rPr>
          <w:rFonts w:ascii="Times New Roman" w:hAnsi="Times New Roman"/>
        </w:rPr>
        <w:t>děka</w:t>
      </w:r>
      <w:r>
        <w:rPr>
          <w:rFonts w:ascii="Times New Roman" w:hAnsi="Times New Roman"/>
        </w:rPr>
        <w:t xml:space="preserve">na. </w:t>
      </w:r>
    </w:p>
    <w:p w14:paraId="455F62F5" w14:textId="77777777" w:rsidR="004F03C8" w:rsidRPr="00897F38" w:rsidRDefault="004F03C8" w:rsidP="00B8512F">
      <w:pPr>
        <w:pStyle w:val="Odstavecseseznamem"/>
        <w:numPr>
          <w:ilvl w:val="0"/>
          <w:numId w:val="11"/>
        </w:numPr>
        <w:spacing w:before="120"/>
        <w:ind w:left="426" w:hanging="426"/>
        <w:contextualSpacing w:val="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lastRenderedPageBreak/>
        <w:t xml:space="preserve">O dalším postupu ohledně prací uvedených v odstavci 5 rozhodne děkan </w:t>
      </w:r>
      <w:r>
        <w:rPr>
          <w:rFonts w:ascii="Times New Roman" w:hAnsi="Times New Roman"/>
        </w:rPr>
        <w:t>součásti</w:t>
      </w:r>
      <w:r w:rsidRPr="00897F38">
        <w:rPr>
          <w:rFonts w:ascii="Times New Roman" w:hAnsi="Times New Roman"/>
        </w:rPr>
        <w:t>.</w:t>
      </w:r>
    </w:p>
    <w:p w14:paraId="776424B2" w14:textId="6070F65A" w:rsidR="004F03C8" w:rsidRPr="00897F38" w:rsidRDefault="004F03C8" w:rsidP="00B8512F">
      <w:pPr>
        <w:pStyle w:val="Odstavecseseznamem"/>
        <w:numPr>
          <w:ilvl w:val="0"/>
          <w:numId w:val="11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 xml:space="preserve">V posudku vedoucího práce bude uvedena také informace o provedení a </w:t>
      </w:r>
      <w:r>
        <w:rPr>
          <w:rFonts w:ascii="Times New Roman" w:hAnsi="Times New Roman"/>
        </w:rPr>
        <w:t xml:space="preserve">o </w:t>
      </w:r>
      <w:r w:rsidRPr="00897F38">
        <w:rPr>
          <w:rFonts w:ascii="Times New Roman" w:hAnsi="Times New Roman"/>
        </w:rPr>
        <w:t>výsledku hodnocení původnosti</w:t>
      </w:r>
      <w:r>
        <w:rPr>
          <w:rFonts w:ascii="Times New Roman" w:hAnsi="Times New Roman"/>
        </w:rPr>
        <w:t xml:space="preserve"> práce</w:t>
      </w:r>
      <w:r w:rsidRPr="00897F38">
        <w:rPr>
          <w:rFonts w:ascii="Times New Roman" w:hAnsi="Times New Roman"/>
        </w:rPr>
        <w:t xml:space="preserve">. V případě podezření na nepůvodnost práce, bude tato skutečnost v posudku vedoucího </w:t>
      </w:r>
      <w:del w:id="6" w:author="Lenka Drábková" w:date="2024-05-07T12:32:00Z">
        <w:r w:rsidRPr="00DA6FCB" w:rsidDel="001B246D">
          <w:rPr>
            <w:rFonts w:ascii="Times New Roman" w:hAnsi="Times New Roman"/>
            <w:highlight w:val="green"/>
          </w:rPr>
          <w:delText>a/nebo oponenta</w:delText>
        </w:r>
        <w:r w:rsidRPr="00897F38" w:rsidDel="001B246D">
          <w:rPr>
            <w:rFonts w:ascii="Times New Roman" w:hAnsi="Times New Roman"/>
          </w:rPr>
          <w:delText xml:space="preserve"> </w:delText>
        </w:r>
      </w:del>
      <w:r w:rsidRPr="00897F38">
        <w:rPr>
          <w:rFonts w:ascii="Times New Roman" w:hAnsi="Times New Roman"/>
        </w:rPr>
        <w:t>práce popsána podrobněji a doložena výsledkem srovnání ze systému Theses.cz.</w:t>
      </w:r>
    </w:p>
    <w:p w14:paraId="57E0BCBF" w14:textId="77777777" w:rsidR="004F03C8" w:rsidRPr="00897F38" w:rsidRDefault="004F03C8" w:rsidP="00B8512F">
      <w:pPr>
        <w:pStyle w:val="Odstavecseseznamem"/>
        <w:numPr>
          <w:ilvl w:val="0"/>
          <w:numId w:val="11"/>
        </w:numPr>
        <w:tabs>
          <w:tab w:val="left" w:pos="426"/>
        </w:tabs>
        <w:spacing w:before="120"/>
        <w:ind w:left="426" w:hanging="426"/>
        <w:contextualSpacing w:val="0"/>
        <w:jc w:val="both"/>
        <w:rPr>
          <w:rFonts w:ascii="Times New Roman" w:hAnsi="Times New Roman"/>
        </w:rPr>
      </w:pPr>
      <w:r w:rsidRPr="00897F38">
        <w:rPr>
          <w:rFonts w:ascii="Times New Roman" w:hAnsi="Times New Roman"/>
        </w:rPr>
        <w:t xml:space="preserve">Za kontrolu provedení vyhodnocení všech odpovídajících prací nejpozději pět dnů před konáním státní závěrečné zkoušky je zodpovědný </w:t>
      </w:r>
      <w:r>
        <w:rPr>
          <w:rFonts w:ascii="Times New Roman" w:hAnsi="Times New Roman"/>
        </w:rPr>
        <w:t>vedoucí zaměstnanec</w:t>
      </w:r>
      <w:r w:rsidRPr="00897F38">
        <w:rPr>
          <w:rFonts w:ascii="Times New Roman" w:hAnsi="Times New Roman"/>
        </w:rPr>
        <w:t xml:space="preserve"> příslušného ústavu.</w:t>
      </w:r>
    </w:p>
    <w:p w14:paraId="63B5BD6E" w14:textId="77777777" w:rsidR="004F03C8" w:rsidRPr="00897F38" w:rsidRDefault="004F03C8" w:rsidP="00E1143A">
      <w:pPr>
        <w:pStyle w:val="Seznam1"/>
      </w:pPr>
    </w:p>
    <w:p w14:paraId="4E312131" w14:textId="77777777" w:rsidR="004F03C8" w:rsidRPr="00897F38" w:rsidRDefault="004F03C8" w:rsidP="00B8512F">
      <w:pPr>
        <w:pStyle w:val="st"/>
        <w:spacing w:before="480"/>
        <w:outlineLvl w:val="0"/>
      </w:pPr>
      <w:r w:rsidRPr="00897F38">
        <w:t xml:space="preserve">Část </w:t>
      </w:r>
      <w:r>
        <w:t>pátá</w:t>
      </w:r>
    </w:p>
    <w:p w14:paraId="4DD334C9" w14:textId="77777777" w:rsidR="004F03C8" w:rsidRPr="00897F38" w:rsidRDefault="004F03C8" w:rsidP="00B8512F">
      <w:pPr>
        <w:pStyle w:val="Nzevsti"/>
      </w:pPr>
      <w:r w:rsidRPr="00897F38">
        <w:t>závěrečná ustanovení</w:t>
      </w:r>
    </w:p>
    <w:p w14:paraId="3A9CD0A5" w14:textId="77777777" w:rsidR="004F03C8" w:rsidRPr="00897F38" w:rsidRDefault="004F03C8" w:rsidP="00B8512F">
      <w:pPr>
        <w:pStyle w:val="Seznam1"/>
        <w:ind w:left="442" w:hanging="442"/>
      </w:pPr>
      <w:r w:rsidRPr="00897F38">
        <w:t xml:space="preserve">Tato směrnice nahrazuje Směrnici rektora č. </w:t>
      </w:r>
      <w:r>
        <w:t>33/2019</w:t>
      </w:r>
      <w:r w:rsidRPr="00897F38">
        <w:t>.</w:t>
      </w:r>
    </w:p>
    <w:p w14:paraId="2CFD2AAD" w14:textId="77777777" w:rsidR="004F03C8" w:rsidRPr="00B4681C" w:rsidRDefault="004F03C8" w:rsidP="00B8512F">
      <w:pPr>
        <w:pStyle w:val="Seznam1"/>
        <w:ind w:left="442" w:hanging="442"/>
      </w:pPr>
      <w:r w:rsidRPr="00B4681C">
        <w:t xml:space="preserve">Rada pro vnitřní hodnocení UTB se k této vnitřní normě vyjádřila dne </w:t>
      </w:r>
      <w:r>
        <w:t>21</w:t>
      </w:r>
      <w:r w:rsidRPr="00B4681C">
        <w:t xml:space="preserve">. </w:t>
      </w:r>
      <w:r>
        <w:t>5</w:t>
      </w:r>
      <w:r w:rsidRPr="00B4681C">
        <w:t>. 20</w:t>
      </w:r>
      <w:r>
        <w:t>24</w:t>
      </w:r>
      <w:r w:rsidRPr="00B4681C">
        <w:t>.</w:t>
      </w:r>
    </w:p>
    <w:p w14:paraId="075AF56F" w14:textId="77777777" w:rsidR="004F03C8" w:rsidRPr="00897F38" w:rsidRDefault="004F03C8" w:rsidP="00B8512F">
      <w:pPr>
        <w:pStyle w:val="Seznam1"/>
        <w:ind w:left="442" w:hanging="442"/>
      </w:pPr>
    </w:p>
    <w:p w14:paraId="47865AD9" w14:textId="77777777" w:rsidR="004F03C8" w:rsidRDefault="004F03C8" w:rsidP="00B8512F">
      <w:pPr>
        <w:pStyle w:val="Seznam1"/>
        <w:tabs>
          <w:tab w:val="clear" w:pos="567"/>
          <w:tab w:val="left" w:pos="1418"/>
        </w:tabs>
        <w:spacing w:before="0"/>
        <w:rPr>
          <w:b/>
        </w:rPr>
      </w:pPr>
    </w:p>
    <w:p w14:paraId="0858012A" w14:textId="77777777" w:rsidR="004F03C8" w:rsidRDefault="004F03C8" w:rsidP="00B8512F">
      <w:pPr>
        <w:pStyle w:val="Seznam1"/>
        <w:tabs>
          <w:tab w:val="clear" w:pos="567"/>
          <w:tab w:val="left" w:pos="1418"/>
        </w:tabs>
        <w:spacing w:before="0"/>
        <w:ind w:left="1418" w:hanging="1418"/>
        <w:rPr>
          <w:b/>
        </w:rPr>
      </w:pPr>
    </w:p>
    <w:p w14:paraId="333162EE" w14:textId="77777777" w:rsidR="004F03C8" w:rsidRPr="00976A59" w:rsidRDefault="004F03C8" w:rsidP="00B8512F">
      <w:pPr>
        <w:pStyle w:val="Seznam1"/>
        <w:tabs>
          <w:tab w:val="clear" w:pos="567"/>
          <w:tab w:val="left" w:pos="1418"/>
        </w:tabs>
        <w:spacing w:before="0"/>
        <w:ind w:left="1418" w:hanging="1418"/>
      </w:pPr>
      <w:r w:rsidRPr="00976A59">
        <w:t>Příloha č. 1 –</w:t>
      </w:r>
      <w:r w:rsidRPr="00976A59">
        <w:tab/>
      </w:r>
      <w:r w:rsidRPr="00BE763A">
        <w:t xml:space="preserve">Formální úprava a odevzdávání </w:t>
      </w:r>
      <w:r w:rsidRPr="00BE763A">
        <w:rPr>
          <w:bCs/>
        </w:rPr>
        <w:t>bakalářských,</w:t>
      </w:r>
      <w:r w:rsidRPr="00BE763A">
        <w:t xml:space="preserve"> d</w:t>
      </w:r>
      <w:r w:rsidRPr="00BE763A">
        <w:rPr>
          <w:bCs/>
        </w:rPr>
        <w:t xml:space="preserve">iplomových a rigorózních </w:t>
      </w:r>
      <w:r w:rsidRPr="00BE763A">
        <w:t>prací</w:t>
      </w:r>
    </w:p>
    <w:p w14:paraId="08AD008F" w14:textId="77777777" w:rsidR="004F03C8" w:rsidRDefault="004F03C8" w:rsidP="00B8512F">
      <w:pPr>
        <w:pStyle w:val="Seznam1"/>
        <w:tabs>
          <w:tab w:val="clear" w:pos="567"/>
          <w:tab w:val="left" w:pos="1418"/>
        </w:tabs>
        <w:spacing w:before="0"/>
      </w:pPr>
      <w:r w:rsidRPr="00976A59">
        <w:t>Příloha č. 2 –</w:t>
      </w:r>
      <w:r w:rsidRPr="00976A59">
        <w:tab/>
        <w:t>Licenční smlouva o podmínkách užití školního díla (vzor)</w:t>
      </w:r>
    </w:p>
    <w:p w14:paraId="6FFB14FC" w14:textId="06FC03F8" w:rsidR="004F03C8" w:rsidRPr="00976A59" w:rsidRDefault="004F03C8" w:rsidP="00B8512F">
      <w:pPr>
        <w:pStyle w:val="Seznam1"/>
        <w:tabs>
          <w:tab w:val="clear" w:pos="567"/>
          <w:tab w:val="left" w:pos="1418"/>
        </w:tabs>
        <w:spacing w:before="0"/>
      </w:pPr>
      <w:r>
        <w:t xml:space="preserve">Příloha č. 3 </w:t>
      </w:r>
      <w:r w:rsidRPr="00976A59">
        <w:t>–</w:t>
      </w:r>
      <w:r>
        <w:t xml:space="preserve">  </w:t>
      </w:r>
      <w:r w:rsidRPr="00D72610">
        <w:t>Prohlášení</w:t>
      </w:r>
      <w:r>
        <w:t xml:space="preserve"> </w:t>
      </w:r>
      <w:r w:rsidR="009B44BC">
        <w:t xml:space="preserve">autora </w:t>
      </w:r>
      <w:r>
        <w:t>práce</w:t>
      </w:r>
    </w:p>
    <w:p w14:paraId="0E60F9BE" w14:textId="1AFEED0F" w:rsidR="004F03C8" w:rsidRDefault="004F03C8" w:rsidP="00B8512F">
      <w:pPr>
        <w:pStyle w:val="Seznam1"/>
        <w:tabs>
          <w:tab w:val="clear" w:pos="567"/>
          <w:tab w:val="left" w:pos="1418"/>
        </w:tabs>
        <w:spacing w:before="0"/>
      </w:pPr>
      <w:r w:rsidRPr="00976A59">
        <w:t xml:space="preserve">Příloha č. </w:t>
      </w:r>
      <w:r>
        <w:t>4</w:t>
      </w:r>
      <w:r w:rsidRPr="00976A59">
        <w:t xml:space="preserve"> – </w:t>
      </w:r>
      <w:r>
        <w:t xml:space="preserve"> </w:t>
      </w:r>
      <w:r w:rsidRPr="00976A59">
        <w:t>Manuál pro šablonu závěrečné práce</w:t>
      </w:r>
    </w:p>
    <w:p w14:paraId="40D92AB9" w14:textId="65D11BF6" w:rsidR="00884DE5" w:rsidRDefault="00884DE5" w:rsidP="00B8512F">
      <w:pPr>
        <w:pStyle w:val="Seznam1"/>
        <w:tabs>
          <w:tab w:val="clear" w:pos="567"/>
          <w:tab w:val="left" w:pos="1418"/>
        </w:tabs>
        <w:spacing w:before="0"/>
      </w:pPr>
      <w:r>
        <w:t xml:space="preserve">Příloha č. 5 </w:t>
      </w:r>
      <w:r w:rsidRPr="00976A59">
        <w:t xml:space="preserve">– </w:t>
      </w:r>
      <w:r>
        <w:t xml:space="preserve"> Šablony ve formátu docx </w:t>
      </w:r>
    </w:p>
    <w:p w14:paraId="7B7D952B" w14:textId="77777777" w:rsidR="00781C99" w:rsidRDefault="00884DE5" w:rsidP="00B8512F">
      <w:pPr>
        <w:pStyle w:val="Seznam1"/>
        <w:tabs>
          <w:tab w:val="clear" w:pos="567"/>
          <w:tab w:val="left" w:pos="1418"/>
        </w:tabs>
        <w:spacing w:before="0"/>
      </w:pPr>
      <w:r>
        <w:t xml:space="preserve">Příloha č. </w:t>
      </w:r>
      <w:r w:rsidR="00781C99">
        <w:t xml:space="preserve">6 </w:t>
      </w:r>
      <w:r w:rsidR="00781C99" w:rsidRPr="00976A59">
        <w:t xml:space="preserve">– </w:t>
      </w:r>
      <w:r w:rsidR="00781C99">
        <w:t xml:space="preserve"> Šablony ve formátu odt</w:t>
      </w:r>
    </w:p>
    <w:p w14:paraId="4A4DD404" w14:textId="097574E2" w:rsidR="00884DE5" w:rsidRPr="005D2093" w:rsidRDefault="00781C99" w:rsidP="00B8512F">
      <w:pPr>
        <w:pStyle w:val="Seznam1"/>
        <w:tabs>
          <w:tab w:val="clear" w:pos="567"/>
          <w:tab w:val="left" w:pos="1418"/>
        </w:tabs>
        <w:spacing w:before="0"/>
      </w:pPr>
      <w:r>
        <w:t xml:space="preserve">Příloha č. 7 </w:t>
      </w:r>
      <w:r w:rsidRPr="00976A59">
        <w:t xml:space="preserve">– </w:t>
      </w:r>
      <w:r>
        <w:t xml:space="preserve"> Šabl</w:t>
      </w:r>
      <w:bookmarkStart w:id="7" w:name="_GoBack"/>
      <w:bookmarkEnd w:id="7"/>
      <w:r>
        <w:t xml:space="preserve">ony ve formátu LaTeX </w:t>
      </w:r>
    </w:p>
    <w:p w14:paraId="39599A9B" w14:textId="77777777" w:rsidR="004F03C8" w:rsidRDefault="004F03C8" w:rsidP="00B8512F">
      <w:pPr>
        <w:pStyle w:val="Seznam1"/>
        <w:ind w:left="442" w:hanging="442"/>
      </w:pPr>
    </w:p>
    <w:p w14:paraId="7D837699" w14:textId="77777777" w:rsidR="004F03C8" w:rsidRDefault="004F03C8" w:rsidP="00B8512F">
      <w:pPr>
        <w:jc w:val="both"/>
      </w:pPr>
    </w:p>
    <w:p w14:paraId="3769D1EE" w14:textId="77777777" w:rsidR="004F03C8" w:rsidRPr="00FC3E9C" w:rsidRDefault="004F03C8" w:rsidP="004F03C8">
      <w:pPr>
        <w:pStyle w:val="Seznam1"/>
        <w:rPr>
          <w:b/>
          <w:caps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553"/>
        <w:gridCol w:w="2693"/>
        <w:gridCol w:w="2536"/>
      </w:tblGrid>
      <w:tr w:rsidR="004F03C8" w:rsidRPr="00945309" w14:paraId="3DE0BD99" w14:textId="77777777" w:rsidTr="00B8512F">
        <w:tc>
          <w:tcPr>
            <w:tcW w:w="90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1A76529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Verze dokumentu</w:t>
            </w:r>
          </w:p>
        </w:tc>
      </w:tr>
      <w:tr w:rsidR="004F03C8" w:rsidRPr="00945309" w14:paraId="03A7E387" w14:textId="77777777" w:rsidTr="00B8512F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590A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Datum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D941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Verze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7FF0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Změněno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39CE30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Popis změny</w:t>
            </w:r>
          </w:p>
        </w:tc>
      </w:tr>
      <w:tr w:rsidR="004F03C8" w:rsidRPr="00945309" w14:paraId="2A757F01" w14:textId="77777777" w:rsidTr="00B8512F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06E95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xx</w:t>
            </w:r>
            <w:r w:rsidRPr="0094530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xx</w:t>
            </w:r>
            <w:r w:rsidRPr="00945309">
              <w:rPr>
                <w:rFonts w:ascii="Times New Roman" w:hAnsi="Times New Roman"/>
              </w:rPr>
              <w:t>. 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4158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A8011" w14:textId="77777777" w:rsidR="004F03C8" w:rsidRPr="00945309" w:rsidRDefault="004F03C8" w:rsidP="00B8512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945309">
              <w:rPr>
                <w:rFonts w:ascii="Times New Roman" w:hAnsi="Times New Roman"/>
              </w:rPr>
              <w:t>rorektork</w:t>
            </w:r>
            <w:r>
              <w:rPr>
                <w:rFonts w:ascii="Times New Roman" w:hAnsi="Times New Roman"/>
              </w:rPr>
              <w:t>a</w:t>
            </w:r>
            <w:r w:rsidRPr="00945309">
              <w:rPr>
                <w:rFonts w:ascii="Times New Roman" w:hAnsi="Times New Roman"/>
              </w:rPr>
              <w:t xml:space="preserve"> pro pedagogickou činnost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4007BB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  <w:r w:rsidRPr="00945309">
              <w:rPr>
                <w:rFonts w:ascii="Times New Roman" w:hAnsi="Times New Roman"/>
              </w:rPr>
              <w:t>Vytvoření dokumentu</w:t>
            </w:r>
          </w:p>
        </w:tc>
      </w:tr>
      <w:tr w:rsidR="004F03C8" w:rsidRPr="00945309" w14:paraId="092E30F1" w14:textId="77777777" w:rsidTr="00B8512F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61CAE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3ED1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984A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8C29D8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</w:tr>
      <w:tr w:rsidR="004F03C8" w:rsidRPr="00945309" w14:paraId="4DED94A1" w14:textId="77777777" w:rsidTr="00B8512F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84F7D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4241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09B45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C16FDF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</w:tr>
      <w:tr w:rsidR="004F03C8" w:rsidRPr="00945309" w14:paraId="64D744B7" w14:textId="77777777" w:rsidTr="00B8512F">
        <w:tc>
          <w:tcPr>
            <w:tcW w:w="226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2E6BBD6E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EEFBD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00A23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A1D0E3" w14:textId="77777777" w:rsidR="004F03C8" w:rsidRPr="00945309" w:rsidRDefault="004F03C8" w:rsidP="00B8512F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1741FC9" w14:textId="77777777" w:rsidR="004F03C8" w:rsidRDefault="004F03C8" w:rsidP="004F03C8">
      <w:pPr>
        <w:pStyle w:val="Seznam1"/>
        <w:spacing w:before="0"/>
      </w:pPr>
    </w:p>
    <w:p w14:paraId="4EF42CCC" w14:textId="77777777" w:rsidR="004F03C8" w:rsidRDefault="004F03C8" w:rsidP="004F03C8"/>
    <w:p w14:paraId="08677298" w14:textId="77777777" w:rsidR="00EE6B45" w:rsidRDefault="00EE6B45"/>
    <w:sectPr w:rsidR="00EE6B45" w:rsidSect="00BF31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5B459E" w16cid:durableId="29E390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F8B3E" w14:textId="77777777" w:rsidR="007D7847" w:rsidRDefault="007D7847" w:rsidP="004F03C8">
      <w:r>
        <w:separator/>
      </w:r>
    </w:p>
  </w:endnote>
  <w:endnote w:type="continuationSeparator" w:id="0">
    <w:p w14:paraId="4CDB2203" w14:textId="77777777" w:rsidR="007D7847" w:rsidRDefault="007D7847" w:rsidP="004F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 Baskerville TxN">
    <w:altName w:val="Sitka Small"/>
    <w:charset w:val="00"/>
    <w:family w:val="auto"/>
    <w:pitch w:val="variable"/>
    <w:sig w:usb0="80000027" w:usb1="40000000" w:usb2="00000000" w:usb3="00000000" w:csb0="000000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FBCB" w14:textId="066E92C5" w:rsidR="00A10B8C" w:rsidRDefault="00DC2B81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A2134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45DD2" w14:textId="77777777" w:rsidR="007D7847" w:rsidRDefault="007D7847" w:rsidP="004F03C8">
      <w:r>
        <w:separator/>
      </w:r>
    </w:p>
  </w:footnote>
  <w:footnote w:type="continuationSeparator" w:id="0">
    <w:p w14:paraId="75913B86" w14:textId="77777777" w:rsidR="007D7847" w:rsidRDefault="007D7847" w:rsidP="004F03C8">
      <w:r>
        <w:continuationSeparator/>
      </w:r>
    </w:p>
  </w:footnote>
  <w:footnote w:id="1">
    <w:p w14:paraId="03D6735C" w14:textId="77777777" w:rsidR="004F03C8" w:rsidRDefault="004F03C8" w:rsidP="004F03C8">
      <w:pPr>
        <w:pStyle w:val="Seznam1"/>
        <w:spacing w:before="0"/>
        <w:rPr>
          <w:i/>
          <w:sz w:val="20"/>
        </w:rPr>
      </w:pPr>
      <w:r>
        <w:rPr>
          <w:rStyle w:val="Znakapoznpodarou"/>
        </w:rPr>
        <w:footnoteRef/>
      </w:r>
      <w:r>
        <w:t xml:space="preserve"> </w:t>
      </w:r>
      <w:r w:rsidRPr="00C57489">
        <w:rPr>
          <w:i/>
          <w:sz w:val="20"/>
        </w:rPr>
        <w:t xml:space="preserve">Zákon 121/2000 Sb., o právu autorském, o právech souvisejících s právem autorským a o změně některých zákonů, ve znění pozdějších předpisů </w:t>
      </w:r>
    </w:p>
    <w:p w14:paraId="551439EE" w14:textId="77777777" w:rsidR="004F03C8" w:rsidRPr="00C57489" w:rsidRDefault="004F03C8" w:rsidP="004F03C8">
      <w:pPr>
        <w:pStyle w:val="Seznam1"/>
        <w:spacing w:before="0"/>
        <w:rPr>
          <w:i/>
          <w:sz w:val="20"/>
        </w:rPr>
      </w:pPr>
      <w:r w:rsidRPr="00C57489">
        <w:rPr>
          <w:i/>
          <w:sz w:val="20"/>
        </w:rPr>
        <w:t xml:space="preserve">Zákon č. 89/2012 Sb., občanský zákoník, ve znění pozdějších předpisů </w:t>
      </w:r>
    </w:p>
    <w:p w14:paraId="03FF516E" w14:textId="77777777" w:rsidR="004F03C8" w:rsidRPr="00C57489" w:rsidRDefault="004F03C8" w:rsidP="004F03C8">
      <w:pPr>
        <w:pStyle w:val="Seznam1"/>
        <w:spacing w:before="0"/>
        <w:rPr>
          <w:i/>
          <w:sz w:val="20"/>
        </w:rPr>
      </w:pPr>
      <w:r w:rsidRPr="00C57489">
        <w:rPr>
          <w:i/>
          <w:sz w:val="20"/>
        </w:rPr>
        <w:t>Zákon č. 111/1998 Sb., o vysokých školách a o změně a doplnění dalších zákonů</w:t>
      </w:r>
      <w:r>
        <w:rPr>
          <w:i/>
          <w:sz w:val="20"/>
        </w:rPr>
        <w:t xml:space="preserve"> (zákon o vysokých školách), ve </w:t>
      </w:r>
      <w:r w:rsidRPr="00C57489">
        <w:rPr>
          <w:i/>
          <w:sz w:val="20"/>
        </w:rPr>
        <w:t>znění pozdějších předpisů.</w:t>
      </w:r>
    </w:p>
    <w:p w14:paraId="74E3A700" w14:textId="77777777" w:rsidR="004F03C8" w:rsidRDefault="004F03C8" w:rsidP="004F03C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B9926" w14:textId="77777777" w:rsidR="00A10B8C" w:rsidRDefault="00DC2B81">
    <w:pPr>
      <w:pStyle w:val="Zhlavnormy"/>
    </w:pPr>
    <w:r>
      <w:t>Vnitřní normy Univerzity Tomáše Bati ve Zlíně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CD5"/>
    <w:multiLevelType w:val="multilevel"/>
    <w:tmpl w:val="CDACEAF0"/>
    <w:lvl w:ilvl="0">
      <w:start w:val="1"/>
      <w:numFmt w:val="decimal"/>
      <w:lvlText w:val="(%1)"/>
      <w:lvlJc w:val="left"/>
      <w:pPr>
        <w:tabs>
          <w:tab w:val="num" w:pos="442"/>
        </w:tabs>
        <w:ind w:left="442" w:hanging="4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cs="Times New Roman"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8F66610"/>
    <w:multiLevelType w:val="multilevel"/>
    <w:tmpl w:val="04050023"/>
    <w:styleLink w:val="ArticleSection1"/>
    <w:lvl w:ilvl="0">
      <w:start w:val="1"/>
      <w:numFmt w:val="upperRoman"/>
      <w:pStyle w:val="Nadpis1"/>
      <w:lvlText w:val="Článek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" w15:restartNumberingAfterBreak="0">
    <w:nsid w:val="0F2D55D0"/>
    <w:multiLevelType w:val="multilevel"/>
    <w:tmpl w:val="C470989E"/>
    <w:lvl w:ilvl="0">
      <w:start w:val="1"/>
      <w:numFmt w:val="decimal"/>
      <w:lvlText w:val="(%1)"/>
      <w:lvlJc w:val="left"/>
      <w:pPr>
        <w:tabs>
          <w:tab w:val="num" w:pos="442"/>
        </w:tabs>
        <w:ind w:left="442" w:hanging="4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15AC2135"/>
    <w:multiLevelType w:val="multilevel"/>
    <w:tmpl w:val="DC647E70"/>
    <w:lvl w:ilvl="0">
      <w:start w:val="1"/>
      <w:numFmt w:val="decimal"/>
      <w:lvlText w:val="(%1)"/>
      <w:lvlJc w:val="left"/>
      <w:pPr>
        <w:tabs>
          <w:tab w:val="num" w:pos="442"/>
        </w:tabs>
        <w:ind w:left="442" w:hanging="4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cs="Times New Roman"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95F3E"/>
    <w:multiLevelType w:val="hybridMultilevel"/>
    <w:tmpl w:val="2FD43A66"/>
    <w:lvl w:ilvl="0" w:tplc="61882CF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76E1"/>
    <w:multiLevelType w:val="multilevel"/>
    <w:tmpl w:val="04050023"/>
    <w:numStyleLink w:val="ArticleSection1"/>
  </w:abstractNum>
  <w:abstractNum w:abstractNumId="6" w15:restartNumberingAfterBreak="0">
    <w:nsid w:val="4A8B76E0"/>
    <w:multiLevelType w:val="hybridMultilevel"/>
    <w:tmpl w:val="6B0C3392"/>
    <w:lvl w:ilvl="0" w:tplc="E5544D5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36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D43AA"/>
    <w:multiLevelType w:val="hybridMultilevel"/>
    <w:tmpl w:val="266A17D8"/>
    <w:lvl w:ilvl="0" w:tplc="61882CF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B4937"/>
    <w:multiLevelType w:val="hybridMultilevel"/>
    <w:tmpl w:val="224ACE08"/>
    <w:lvl w:ilvl="0" w:tplc="BC78ED86">
      <w:start w:val="1"/>
      <w:numFmt w:val="decimal"/>
      <w:pStyle w:val="lnek"/>
      <w:lvlText w:val="Článek %1"/>
      <w:lvlJc w:val="left"/>
      <w:pPr>
        <w:tabs>
          <w:tab w:val="num" w:pos="144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511B9D"/>
    <w:multiLevelType w:val="multilevel"/>
    <w:tmpl w:val="200CCAE0"/>
    <w:lvl w:ilvl="0">
      <w:start w:val="1"/>
      <w:numFmt w:val="decimal"/>
      <w:lvlText w:val="(%1)"/>
      <w:lvlJc w:val="left"/>
      <w:pPr>
        <w:tabs>
          <w:tab w:val="num" w:pos="442"/>
        </w:tabs>
        <w:ind w:left="442" w:hanging="4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645604AE"/>
    <w:multiLevelType w:val="multilevel"/>
    <w:tmpl w:val="7E2856E6"/>
    <w:lvl w:ilvl="0">
      <w:start w:val="1"/>
      <w:numFmt w:val="decimal"/>
      <w:lvlText w:val="(%1)"/>
      <w:lvlJc w:val="left"/>
      <w:pPr>
        <w:tabs>
          <w:tab w:val="num" w:pos="442"/>
        </w:tabs>
        <w:ind w:left="442" w:hanging="442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6C5250AA"/>
    <w:multiLevelType w:val="hybridMultilevel"/>
    <w:tmpl w:val="C09C97EA"/>
    <w:lvl w:ilvl="0" w:tplc="E75AFB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DA20BA"/>
    <w:multiLevelType w:val="multilevel"/>
    <w:tmpl w:val="4FB688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1B048E4"/>
    <w:multiLevelType w:val="hybridMultilevel"/>
    <w:tmpl w:val="15942D2E"/>
    <w:lvl w:ilvl="0" w:tplc="61882CF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D03F3E"/>
    <w:multiLevelType w:val="hybridMultilevel"/>
    <w:tmpl w:val="1B807FC0"/>
    <w:lvl w:ilvl="0" w:tplc="61882CFE">
      <w:start w:val="1"/>
      <w:numFmt w:val="decimal"/>
      <w:lvlText w:val="(%1)"/>
      <w:lvlJc w:val="left"/>
      <w:pPr>
        <w:ind w:left="32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960" w:hanging="360"/>
      </w:pPr>
    </w:lvl>
    <w:lvl w:ilvl="2" w:tplc="0405001B">
      <w:start w:val="1"/>
      <w:numFmt w:val="lowerRoman"/>
      <w:lvlText w:val="%3."/>
      <w:lvlJc w:val="right"/>
      <w:pPr>
        <w:ind w:left="4680" w:hanging="180"/>
      </w:pPr>
    </w:lvl>
    <w:lvl w:ilvl="3" w:tplc="0405000F">
      <w:start w:val="1"/>
      <w:numFmt w:val="decimal"/>
      <w:lvlText w:val="%4."/>
      <w:lvlJc w:val="left"/>
      <w:pPr>
        <w:ind w:left="5400" w:hanging="360"/>
      </w:pPr>
    </w:lvl>
    <w:lvl w:ilvl="4" w:tplc="04050019">
      <w:start w:val="1"/>
      <w:numFmt w:val="lowerLetter"/>
      <w:lvlText w:val="%5."/>
      <w:lvlJc w:val="left"/>
      <w:pPr>
        <w:ind w:left="6120" w:hanging="360"/>
      </w:pPr>
    </w:lvl>
    <w:lvl w:ilvl="5" w:tplc="0405001B">
      <w:start w:val="1"/>
      <w:numFmt w:val="lowerRoman"/>
      <w:lvlText w:val="%6."/>
      <w:lvlJc w:val="right"/>
      <w:pPr>
        <w:ind w:left="6840" w:hanging="180"/>
      </w:pPr>
    </w:lvl>
    <w:lvl w:ilvl="6" w:tplc="0405000F">
      <w:start w:val="1"/>
      <w:numFmt w:val="decimal"/>
      <w:lvlText w:val="%7."/>
      <w:lvlJc w:val="left"/>
      <w:pPr>
        <w:ind w:left="7560" w:hanging="360"/>
      </w:pPr>
    </w:lvl>
    <w:lvl w:ilvl="7" w:tplc="04050019">
      <w:start w:val="1"/>
      <w:numFmt w:val="lowerLetter"/>
      <w:lvlText w:val="%8."/>
      <w:lvlJc w:val="left"/>
      <w:pPr>
        <w:ind w:left="8280" w:hanging="360"/>
      </w:pPr>
    </w:lvl>
    <w:lvl w:ilvl="8" w:tplc="0405001B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5"/>
  </w:num>
  <w:num w:numId="16">
    <w:abstractNumId w:val="0"/>
  </w:num>
  <w:num w:numId="17">
    <w:abstractNumId w:val="11"/>
  </w:num>
  <w:num w:numId="18">
    <w:abstractNumId w:val="6"/>
  </w:num>
  <w:num w:numId="19">
    <w:abstractNumId w:val="7"/>
  </w:num>
  <w:num w:numId="20">
    <w:abstractNumId w:val="3"/>
  </w:num>
  <w:num w:numId="21">
    <w:abstractNumId w:val="2"/>
  </w:num>
  <w:num w:numId="22">
    <w:abstractNumId w:val="4"/>
  </w:num>
  <w:num w:numId="23">
    <w:abstractNumId w:val="12"/>
  </w:num>
  <w:num w:numId="24">
    <w:abstractNumId w:val="10"/>
  </w:num>
  <w:num w:numId="2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Drábková">
    <w15:presenceInfo w15:providerId="AD" w15:userId="S-1-5-21-770070720-3945125243-2690725130-139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C8"/>
    <w:rsid w:val="00001004"/>
    <w:rsid w:val="00043BCE"/>
    <w:rsid w:val="000A2134"/>
    <w:rsid w:val="000B1CB5"/>
    <w:rsid w:val="000D21EC"/>
    <w:rsid w:val="000E37E8"/>
    <w:rsid w:val="000F19CD"/>
    <w:rsid w:val="001053C7"/>
    <w:rsid w:val="0012393E"/>
    <w:rsid w:val="001616D0"/>
    <w:rsid w:val="00195758"/>
    <w:rsid w:val="001B246D"/>
    <w:rsid w:val="001B50C9"/>
    <w:rsid w:val="00245AB3"/>
    <w:rsid w:val="00255C11"/>
    <w:rsid w:val="002C6AE1"/>
    <w:rsid w:val="0038788B"/>
    <w:rsid w:val="003C1787"/>
    <w:rsid w:val="0040125B"/>
    <w:rsid w:val="00433145"/>
    <w:rsid w:val="004F03C8"/>
    <w:rsid w:val="004F0D81"/>
    <w:rsid w:val="004F2F53"/>
    <w:rsid w:val="005438BF"/>
    <w:rsid w:val="005776FC"/>
    <w:rsid w:val="005D603A"/>
    <w:rsid w:val="005D7FEC"/>
    <w:rsid w:val="006236A2"/>
    <w:rsid w:val="00651024"/>
    <w:rsid w:val="00651E5C"/>
    <w:rsid w:val="00676182"/>
    <w:rsid w:val="006807AB"/>
    <w:rsid w:val="00695FA0"/>
    <w:rsid w:val="006D4A02"/>
    <w:rsid w:val="006E3FCC"/>
    <w:rsid w:val="007443F4"/>
    <w:rsid w:val="00750F09"/>
    <w:rsid w:val="00781C99"/>
    <w:rsid w:val="007C6969"/>
    <w:rsid w:val="007D7847"/>
    <w:rsid w:val="00815421"/>
    <w:rsid w:val="00847B8A"/>
    <w:rsid w:val="008702B2"/>
    <w:rsid w:val="00875673"/>
    <w:rsid w:val="00884289"/>
    <w:rsid w:val="00884DE5"/>
    <w:rsid w:val="009103C5"/>
    <w:rsid w:val="00916B6D"/>
    <w:rsid w:val="0093251A"/>
    <w:rsid w:val="00987350"/>
    <w:rsid w:val="009B44BC"/>
    <w:rsid w:val="009E5790"/>
    <w:rsid w:val="00A203DF"/>
    <w:rsid w:val="00A300CB"/>
    <w:rsid w:val="00A76178"/>
    <w:rsid w:val="00A94EAC"/>
    <w:rsid w:val="00AC5C6F"/>
    <w:rsid w:val="00B27AC7"/>
    <w:rsid w:val="00BA0588"/>
    <w:rsid w:val="00BD5FE9"/>
    <w:rsid w:val="00BE5150"/>
    <w:rsid w:val="00C95ED5"/>
    <w:rsid w:val="00CF535D"/>
    <w:rsid w:val="00CF6F55"/>
    <w:rsid w:val="00D87EA0"/>
    <w:rsid w:val="00DA162B"/>
    <w:rsid w:val="00DA3BA7"/>
    <w:rsid w:val="00DA6FCB"/>
    <w:rsid w:val="00DC2B81"/>
    <w:rsid w:val="00DE7C02"/>
    <w:rsid w:val="00E1143A"/>
    <w:rsid w:val="00EA10FA"/>
    <w:rsid w:val="00EE6B45"/>
    <w:rsid w:val="00EF29D7"/>
    <w:rsid w:val="00EF48A1"/>
    <w:rsid w:val="00F72BCA"/>
    <w:rsid w:val="00F8684C"/>
    <w:rsid w:val="00FC7DBE"/>
    <w:rsid w:val="00FD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EA20"/>
  <w15:chartTrackingRefBased/>
  <w15:docId w15:val="{40090CC3-E544-4D28-BCE3-6B80ECC4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3C8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3C8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F03C8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F03C8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F03C8"/>
    <w:pPr>
      <w:keepNext/>
      <w:numPr>
        <w:ilvl w:val="3"/>
        <w:numId w:val="1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4F03C8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F03C8"/>
    <w:pPr>
      <w:numPr>
        <w:ilvl w:val="5"/>
        <w:numId w:val="1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F03C8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link w:val="Nadpis8Char"/>
    <w:qFormat/>
    <w:rsid w:val="004F03C8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link w:val="Nadpis9Char"/>
    <w:qFormat/>
    <w:rsid w:val="004F03C8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4F03C8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rsid w:val="004F0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4F03C8"/>
    <w:rPr>
      <w:rFonts w:cs="Times New Roman"/>
    </w:rPr>
  </w:style>
  <w:style w:type="paragraph" w:customStyle="1" w:styleId="Zhlavnormy">
    <w:name w:val="Záhlaví normy"/>
    <w:basedOn w:val="Normln"/>
    <w:next w:val="Zkladntext"/>
    <w:rsid w:val="004F03C8"/>
    <w:pPr>
      <w:pBdr>
        <w:bottom w:val="single" w:sz="4" w:space="6" w:color="auto"/>
      </w:pBdr>
      <w:tabs>
        <w:tab w:val="center" w:pos="4536"/>
        <w:tab w:val="right" w:pos="9072"/>
      </w:tabs>
      <w:jc w:val="center"/>
    </w:pPr>
    <w:rPr>
      <w:rFonts w:ascii="Times New Roman" w:hAnsi="Times New Roman"/>
      <w:i/>
      <w:sz w:val="20"/>
    </w:rPr>
  </w:style>
  <w:style w:type="paragraph" w:customStyle="1" w:styleId="st">
    <w:name w:val="Část"/>
    <w:basedOn w:val="Normln"/>
    <w:next w:val="Nzevsti"/>
    <w:rsid w:val="004F03C8"/>
    <w:pPr>
      <w:spacing w:before="360"/>
      <w:jc w:val="center"/>
    </w:pPr>
    <w:rPr>
      <w:rFonts w:ascii="Times New Roman" w:hAnsi="Times New Roman"/>
      <w:b/>
      <w:caps/>
    </w:rPr>
  </w:style>
  <w:style w:type="paragraph" w:customStyle="1" w:styleId="Nzevsti">
    <w:name w:val="Název části"/>
    <w:basedOn w:val="Normln"/>
    <w:rsid w:val="004F03C8"/>
    <w:pPr>
      <w:spacing w:after="360"/>
      <w:jc w:val="center"/>
    </w:pPr>
    <w:rPr>
      <w:rFonts w:ascii="Times New Roman" w:hAnsi="Times New Roman"/>
      <w:b/>
      <w:caps/>
    </w:rPr>
  </w:style>
  <w:style w:type="paragraph" w:customStyle="1" w:styleId="lnek">
    <w:name w:val="Článek"/>
    <w:basedOn w:val="Normln"/>
    <w:next w:val="Nzevlnku"/>
    <w:rsid w:val="004F03C8"/>
    <w:pPr>
      <w:numPr>
        <w:numId w:val="2"/>
      </w:numPr>
      <w:spacing w:before="600"/>
      <w:jc w:val="center"/>
    </w:pPr>
    <w:rPr>
      <w:rFonts w:ascii="Times New Roman" w:hAnsi="Times New Roman"/>
      <w:b/>
    </w:rPr>
  </w:style>
  <w:style w:type="paragraph" w:customStyle="1" w:styleId="Nzevlnku">
    <w:name w:val="Název článku"/>
    <w:basedOn w:val="Normln"/>
    <w:next w:val="Seznam1"/>
    <w:rsid w:val="004F03C8"/>
    <w:pPr>
      <w:spacing w:after="240"/>
      <w:jc w:val="center"/>
    </w:pPr>
    <w:rPr>
      <w:rFonts w:ascii="Times New Roman" w:hAnsi="Times New Roman"/>
      <w:b/>
    </w:rPr>
  </w:style>
  <w:style w:type="paragraph" w:customStyle="1" w:styleId="Seznam1">
    <w:name w:val="Seznam (1)"/>
    <w:basedOn w:val="Normln"/>
    <w:rsid w:val="004F03C8"/>
    <w:pPr>
      <w:tabs>
        <w:tab w:val="left" w:pos="567"/>
      </w:tabs>
      <w:spacing w:before="120"/>
      <w:jc w:val="both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4F03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03C8"/>
    <w:rPr>
      <w:rFonts w:ascii="J Baskerville TxN" w:eastAsia="Times New Roman" w:hAnsi="J Baskerville Tx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4F03C8"/>
    <w:rPr>
      <w:rFonts w:cs="Times New Roman"/>
      <w:vertAlign w:val="superscript"/>
    </w:rPr>
  </w:style>
  <w:style w:type="character" w:styleId="Odkaznakoment">
    <w:name w:val="annotation reference"/>
    <w:basedOn w:val="Standardnpsmoodstavce"/>
    <w:semiHidden/>
    <w:rsid w:val="004F03C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4F03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F03C8"/>
    <w:rPr>
      <w:rFonts w:ascii="J Baskerville TxN" w:eastAsia="Times New Roman" w:hAnsi="J Baskerville Tx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nhideWhenUsed/>
    <w:rsid w:val="004F03C8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F03C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F03C8"/>
    <w:pPr>
      <w:spacing w:before="100" w:beforeAutospacing="1" w:after="100" w:afterAutospacing="1"/>
    </w:pPr>
    <w:rPr>
      <w:rFonts w:ascii="Times New Roman" w:hAnsi="Times New Roman"/>
    </w:rPr>
  </w:style>
  <w:style w:type="paragraph" w:styleId="Zkladntext">
    <w:name w:val="Body Text"/>
    <w:basedOn w:val="Normln"/>
    <w:link w:val="ZkladntextChar"/>
    <w:uiPriority w:val="99"/>
    <w:unhideWhenUsed/>
    <w:rsid w:val="004F03C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F03C8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03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03C8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rsid w:val="004F03C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F03C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4F03C8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F03C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4F03C8"/>
    <w:rPr>
      <w:rFonts w:ascii="J Baskerville TxN" w:eastAsia="Times New Roman" w:hAnsi="J Baskerville Tx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F03C8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F0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F03C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F03C8"/>
    <w:rPr>
      <w:rFonts w:ascii="Arial" w:eastAsia="Times New Roman" w:hAnsi="Arial" w:cs="Arial"/>
      <w:lang w:eastAsia="cs-CZ"/>
    </w:rPr>
  </w:style>
  <w:style w:type="numbering" w:customStyle="1" w:styleId="ArticleSection1">
    <w:name w:val="Article / Section1"/>
    <w:rsid w:val="004F03C8"/>
    <w:pPr>
      <w:numPr>
        <w:numId w:val="14"/>
      </w:numPr>
    </w:pPr>
  </w:style>
  <w:style w:type="paragraph" w:customStyle="1" w:styleId="xseznam1">
    <w:name w:val="x_seznam1"/>
    <w:basedOn w:val="Normln"/>
    <w:rsid w:val="004F03C8"/>
    <w:pPr>
      <w:spacing w:before="120"/>
      <w:ind w:left="442" w:hanging="442"/>
      <w:jc w:val="both"/>
    </w:pPr>
    <w:rPr>
      <w:rFonts w:ascii="Times New Roman" w:eastAsiaTheme="minorHAnsi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00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00CB"/>
    <w:rPr>
      <w:rFonts w:ascii="J Baskerville TxN" w:eastAsia="Times New Roman" w:hAnsi="J Baskerville TxN" w:cs="Times New Roman"/>
      <w:b/>
      <w:bCs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7567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D7F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ywords.k.utb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tb.cz/student/dokumenty-a-sablony/zaverecne-prac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tag@utb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tb.cz/student/dokumenty-a-sablony/bakalarske-prace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3457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Drábková</dc:creator>
  <cp:keywords/>
  <dc:description/>
  <cp:lastModifiedBy>Uživatel</cp:lastModifiedBy>
  <cp:revision>3</cp:revision>
  <cp:lastPrinted>2024-05-07T10:29:00Z</cp:lastPrinted>
  <dcterms:created xsi:type="dcterms:W3CDTF">2024-05-11T18:58:00Z</dcterms:created>
  <dcterms:modified xsi:type="dcterms:W3CDTF">2024-05-11T19:21:00Z</dcterms:modified>
</cp:coreProperties>
</file>